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903E77" w:rsidRDefault="0093131F" w:rsidP="00D70383">
      <w:pPr>
        <w:spacing w:after="0"/>
        <w:rPr>
          <w:rFonts w:cs="Times New Roman"/>
          <w:sz w:val="28"/>
        </w:rPr>
      </w:pPr>
      <w:r w:rsidRPr="00903E77">
        <w:rPr>
          <w:rFonts w:cs="Times New Roman"/>
          <w:b/>
          <w:sz w:val="28"/>
        </w:rPr>
        <w:t>PI:</w:t>
      </w:r>
      <w:r w:rsidRPr="00903E77">
        <w:rPr>
          <w:rFonts w:cs="Times New Roman"/>
        </w:rPr>
        <w:t xml:space="preserve"> Jonathan </w:t>
      </w:r>
      <w:proofErr w:type="spellStart"/>
      <w:r w:rsidRPr="00903E77">
        <w:rPr>
          <w:rFonts w:cs="Times New Roman"/>
        </w:rPr>
        <w:t>Flombaum</w:t>
      </w:r>
      <w:proofErr w:type="spellEnd"/>
    </w:p>
    <w:p w14:paraId="46B95515" w14:textId="16D392A3" w:rsidR="000331A6" w:rsidRPr="00903E77" w:rsidRDefault="007A3110" w:rsidP="0016289E">
      <w:pPr>
        <w:spacing w:after="0"/>
        <w:rPr>
          <w:rFonts w:cs="Times New Roman"/>
          <w:sz w:val="22"/>
        </w:rPr>
      </w:pPr>
      <w:r w:rsidRPr="00903E77">
        <w:rPr>
          <w:rFonts w:cs="Times New Roman"/>
          <w:b/>
          <w:sz w:val="28"/>
        </w:rPr>
        <w:t xml:space="preserve">Psychology </w:t>
      </w:r>
      <w:r w:rsidR="000331A6" w:rsidRPr="00903E77">
        <w:rPr>
          <w:rFonts w:cs="Times New Roman"/>
          <w:b/>
          <w:sz w:val="28"/>
        </w:rPr>
        <w:t>Education Title</w:t>
      </w:r>
      <w:r w:rsidR="0016289E" w:rsidRPr="00903E77">
        <w:rPr>
          <w:rFonts w:cs="Times New Roman"/>
          <w:b/>
          <w:sz w:val="28"/>
        </w:rPr>
        <w:t xml:space="preserve">: </w:t>
      </w:r>
      <w:r w:rsidR="00EB0E63" w:rsidRPr="00903E77">
        <w:rPr>
          <w:rFonts w:cs="Times New Roman"/>
        </w:rPr>
        <w:t xml:space="preserve">The Precision of Visual Working Memory with Delayed </w:t>
      </w:r>
      <w:commentRangeStart w:id="0"/>
      <w:r w:rsidR="00EB0E63" w:rsidRPr="00903E77">
        <w:rPr>
          <w:rFonts w:cs="Times New Roman"/>
        </w:rPr>
        <w:t>Estimation</w:t>
      </w:r>
      <w:commentRangeEnd w:id="0"/>
      <w:r w:rsidR="005568DB" w:rsidRPr="00903E77">
        <w:rPr>
          <w:rStyle w:val="CommentReference"/>
          <w:sz w:val="14"/>
        </w:rPr>
        <w:commentReference w:id="0"/>
      </w:r>
    </w:p>
    <w:p w14:paraId="284BC924" w14:textId="77777777" w:rsidR="00D70383" w:rsidRPr="00903E77" w:rsidRDefault="00D70383" w:rsidP="00D70383">
      <w:pPr>
        <w:spacing w:after="0"/>
        <w:rPr>
          <w:rFonts w:cs="Times New Roman"/>
          <w:b/>
          <w:sz w:val="28"/>
          <w:szCs w:val="28"/>
        </w:rPr>
      </w:pPr>
    </w:p>
    <w:p w14:paraId="1F877ED6" w14:textId="0BC1863C" w:rsidR="00181BE1" w:rsidRPr="00903E77" w:rsidRDefault="00611584" w:rsidP="00D70383">
      <w:pPr>
        <w:spacing w:after="0"/>
        <w:rPr>
          <w:rFonts w:cs="Times New Roman"/>
        </w:rPr>
      </w:pPr>
      <w:r w:rsidRPr="00903E77">
        <w:rPr>
          <w:rFonts w:cs="Times New Roman"/>
          <w:b/>
          <w:sz w:val="28"/>
          <w:szCs w:val="28"/>
        </w:rPr>
        <w:t>Overview:</w:t>
      </w:r>
      <w:r w:rsidRPr="00903E77">
        <w:rPr>
          <w:rFonts w:cs="Times New Roman"/>
          <w:b/>
        </w:rPr>
        <w:t xml:space="preserve"> </w:t>
      </w:r>
    </w:p>
    <w:p w14:paraId="31F6368C" w14:textId="77777777" w:rsidR="00D70383" w:rsidRPr="00903E77" w:rsidRDefault="00D70383" w:rsidP="00D70383">
      <w:pPr>
        <w:spacing w:after="0"/>
        <w:rPr>
          <w:rFonts w:cs="Times New Roman"/>
        </w:rPr>
      </w:pPr>
    </w:p>
    <w:p w14:paraId="6E150D00" w14:textId="52DF9049" w:rsidR="001D33E6" w:rsidRPr="00903E77" w:rsidRDefault="0044510F" w:rsidP="00D70383">
      <w:pPr>
        <w:spacing w:after="0"/>
        <w:rPr>
          <w:rFonts w:cs="Times New Roman"/>
        </w:rPr>
      </w:pPr>
      <w:r w:rsidRPr="00903E77">
        <w:rPr>
          <w:rFonts w:cs="Times New Roman"/>
        </w:rPr>
        <w:t>Human memory is limited</w:t>
      </w:r>
      <w:r w:rsidR="00F57599" w:rsidRPr="00903E77">
        <w:rPr>
          <w:rFonts w:cs="Times New Roman"/>
        </w:rPr>
        <w:t>.</w:t>
      </w:r>
      <w:r w:rsidRPr="00903E77">
        <w:rPr>
          <w:rFonts w:cs="Times New Roman"/>
        </w:rPr>
        <w:t xml:space="preserve"> Throughout most of its history, experimental psychology has focused on investigating the discrete, quantitative limits of memory —</w:t>
      </w:r>
      <w:r w:rsidR="00E26D0E" w:rsidRPr="00903E77">
        <w:rPr>
          <w:rFonts w:cs="Times New Roman"/>
        </w:rPr>
        <w:t xml:space="preserve"> </w:t>
      </w:r>
      <w:r w:rsidRPr="00903E77">
        <w:rPr>
          <w:rFonts w:cs="Times New Roman"/>
        </w:rPr>
        <w:t>how many indiv</w:t>
      </w:r>
      <w:r w:rsidR="00E26D0E" w:rsidRPr="00903E77">
        <w:rPr>
          <w:rFonts w:cs="Times New Roman"/>
        </w:rPr>
        <w:t xml:space="preserve">idual pieces of information </w:t>
      </w:r>
      <w:r w:rsidRPr="00903E77">
        <w:rPr>
          <w:rFonts w:cs="Times New Roman"/>
        </w:rPr>
        <w:t xml:space="preserve">a person </w:t>
      </w:r>
      <w:r w:rsidR="00E26D0E" w:rsidRPr="00903E77">
        <w:rPr>
          <w:rFonts w:cs="Times New Roman"/>
        </w:rPr>
        <w:t xml:space="preserve">can </w:t>
      </w:r>
      <w:r w:rsidRPr="00903E77">
        <w:rPr>
          <w:rFonts w:cs="Times New Roman"/>
        </w:rPr>
        <w:t xml:space="preserve">remember. Recently, </w:t>
      </w:r>
      <w:r w:rsidR="00F57599" w:rsidRPr="00903E77">
        <w:rPr>
          <w:rFonts w:cs="Times New Roman"/>
        </w:rPr>
        <w:t xml:space="preserve">experimental psychologists have </w:t>
      </w:r>
      <w:r w:rsidRPr="00903E77">
        <w:rPr>
          <w:rFonts w:cs="Times New Roman"/>
        </w:rPr>
        <w:t>also</w:t>
      </w:r>
      <w:r w:rsidR="00F57599" w:rsidRPr="00903E77">
        <w:rPr>
          <w:rFonts w:cs="Times New Roman"/>
        </w:rPr>
        <w:t xml:space="preserve"> become inter</w:t>
      </w:r>
      <w:r w:rsidR="00E26D0E" w:rsidRPr="00903E77">
        <w:rPr>
          <w:rFonts w:cs="Times New Roman"/>
        </w:rPr>
        <w:t xml:space="preserve">ested in </w:t>
      </w:r>
      <w:r w:rsidR="00F57599" w:rsidRPr="00903E77">
        <w:rPr>
          <w:rFonts w:cs="Times New Roman"/>
        </w:rPr>
        <w:t>more qualitative limits —</w:t>
      </w:r>
      <w:r w:rsidR="00845E06">
        <w:rPr>
          <w:rFonts w:cs="Times New Roman"/>
        </w:rPr>
        <w:t xml:space="preserve"> </w:t>
      </w:r>
      <w:r w:rsidR="00803776" w:rsidRPr="00903E77">
        <w:rPr>
          <w:rFonts w:cs="Times New Roman"/>
        </w:rPr>
        <w:t>how</w:t>
      </w:r>
      <w:r w:rsidR="00F57599" w:rsidRPr="00903E77">
        <w:rPr>
          <w:rFonts w:cs="Times New Roman"/>
        </w:rPr>
        <w:t xml:space="preserve"> </w:t>
      </w:r>
      <w:r w:rsidR="00F57599" w:rsidRPr="008D3127">
        <w:rPr>
          <w:rFonts w:cs="Times New Roman"/>
        </w:rPr>
        <w:t>precisely</w:t>
      </w:r>
      <w:r w:rsidR="00F57599" w:rsidRPr="00903E77">
        <w:rPr>
          <w:rFonts w:cs="Times New Roman"/>
        </w:rPr>
        <w:t xml:space="preserve"> is information stored?</w:t>
      </w:r>
      <w:r w:rsidR="001D33E6" w:rsidRPr="00903E77">
        <w:rPr>
          <w:rFonts w:cs="Times New Roman"/>
        </w:rPr>
        <w:t xml:space="preserve"> </w:t>
      </w:r>
    </w:p>
    <w:p w14:paraId="05057EA6" w14:textId="77777777" w:rsidR="001D33E6" w:rsidRPr="00903E77" w:rsidRDefault="001D33E6" w:rsidP="00D70383">
      <w:pPr>
        <w:spacing w:after="0"/>
        <w:rPr>
          <w:rFonts w:cs="Times New Roman"/>
        </w:rPr>
      </w:pPr>
    </w:p>
    <w:p w14:paraId="790FA568" w14:textId="57B6FA31" w:rsidR="00F57599" w:rsidRPr="00903E77" w:rsidRDefault="001D33E6" w:rsidP="00D70383">
      <w:pPr>
        <w:spacing w:after="0"/>
        <w:rPr>
          <w:rFonts w:cs="Times New Roman"/>
        </w:rPr>
      </w:pPr>
      <w:r w:rsidRPr="00903E77">
        <w:rPr>
          <w:rFonts w:cs="Times New Roman"/>
        </w:rPr>
        <w:t xml:space="preserve">The concept of memory precision can be </w:t>
      </w:r>
      <w:r w:rsidR="001B1230">
        <w:rPr>
          <w:rFonts w:cs="Times New Roman"/>
        </w:rPr>
        <w:t>both</w:t>
      </w:r>
      <w:r w:rsidR="009A7A5C" w:rsidRPr="00903E77">
        <w:rPr>
          <w:rFonts w:cs="Times New Roman"/>
        </w:rPr>
        <w:t xml:space="preserve"> </w:t>
      </w:r>
      <w:r w:rsidRPr="00903E77">
        <w:rPr>
          <w:rFonts w:cs="Times New Roman"/>
        </w:rPr>
        <w:t>intuitive and elusive</w:t>
      </w:r>
      <w:r w:rsidR="001B1230">
        <w:rPr>
          <w:rFonts w:cs="Times New Roman"/>
        </w:rPr>
        <w:t xml:space="preserve"> at once</w:t>
      </w:r>
      <w:r w:rsidRPr="00903E77">
        <w:rPr>
          <w:rFonts w:cs="Times New Roman"/>
        </w:rPr>
        <w:t>. It is intuitive, for example, to thi</w:t>
      </w:r>
      <w:r w:rsidR="00E26D0E" w:rsidRPr="00903E77">
        <w:rPr>
          <w:rFonts w:cs="Times New Roman"/>
        </w:rPr>
        <w:t xml:space="preserve">nk a person </w:t>
      </w:r>
      <w:r w:rsidR="001B1230">
        <w:rPr>
          <w:rFonts w:cs="Times New Roman"/>
        </w:rPr>
        <w:t>can</w:t>
      </w:r>
      <w:r w:rsidR="00E26D0E" w:rsidRPr="00903E77">
        <w:rPr>
          <w:rFonts w:cs="Times New Roman"/>
        </w:rPr>
        <w:t xml:space="preserve"> </w:t>
      </w:r>
      <w:r w:rsidRPr="00903E77">
        <w:rPr>
          <w:rFonts w:cs="Times New Roman"/>
        </w:rPr>
        <w:t xml:space="preserve">remember </w:t>
      </w:r>
      <w:r w:rsidR="00E26D0E" w:rsidRPr="00903E77">
        <w:rPr>
          <w:rFonts w:cs="Times New Roman"/>
        </w:rPr>
        <w:t xml:space="preserve">precisely </w:t>
      </w:r>
      <w:r w:rsidRPr="00903E77">
        <w:rPr>
          <w:rFonts w:cs="Times New Roman"/>
        </w:rPr>
        <w:t xml:space="preserve">how </w:t>
      </w:r>
      <w:r w:rsidR="009A7A5C" w:rsidRPr="00903E77">
        <w:rPr>
          <w:rFonts w:cs="Times New Roman"/>
        </w:rPr>
        <w:t>their</w:t>
      </w:r>
      <w:r w:rsidRPr="00903E77">
        <w:rPr>
          <w:rFonts w:cs="Times New Roman"/>
        </w:rPr>
        <w:t xml:space="preserve"> mother sound</w:t>
      </w:r>
      <w:r w:rsidR="0098520E" w:rsidRPr="00903E77">
        <w:rPr>
          <w:rFonts w:cs="Times New Roman"/>
        </w:rPr>
        <w:t>s, making it possible</w:t>
      </w:r>
      <w:r w:rsidRPr="00903E77">
        <w:rPr>
          <w:rFonts w:cs="Times New Roman"/>
        </w:rPr>
        <w:t xml:space="preserve"> to recognize </w:t>
      </w:r>
      <w:r w:rsidR="0098520E" w:rsidRPr="00903E77">
        <w:rPr>
          <w:rFonts w:cs="Times New Roman"/>
        </w:rPr>
        <w:t>one’s mother</w:t>
      </w:r>
      <w:r w:rsidRPr="00903E77">
        <w:rPr>
          <w:rFonts w:cs="Times New Roman"/>
        </w:rPr>
        <w:t xml:space="preserve"> immediately over the phone or in a crowd. But how can one quantify </w:t>
      </w:r>
      <w:r w:rsidR="00E26D0E" w:rsidRPr="00903E77">
        <w:rPr>
          <w:rFonts w:cs="Times New Roman"/>
        </w:rPr>
        <w:t>the precision of such a memory</w:t>
      </w:r>
      <w:ins w:id="1" w:author="Jacob Roundy" w:date="2015-04-01T12:24:00Z">
        <w:r w:rsidR="001B1230">
          <w:rPr>
            <w:rFonts w:cs="Times New Roman"/>
          </w:rPr>
          <w:t>?</w:t>
        </w:r>
      </w:ins>
      <w:ins w:id="2" w:author="Jonathan Flombaum" w:date="2015-03-22T21:02:00Z">
        <w:del w:id="3" w:author="Jacob Roundy" w:date="2015-04-01T12:24:00Z">
          <w:r w:rsidR="00CD332F" w:rsidRPr="00903E77" w:rsidDel="001B1230">
            <w:rPr>
              <w:rFonts w:cs="Times New Roman"/>
            </w:rPr>
            <w:delText>.</w:delText>
          </w:r>
        </w:del>
      </w:ins>
      <w:del w:id="4" w:author="Jonathan Flombaum" w:date="2015-03-22T21:02:00Z">
        <w:r w:rsidR="00E26D0E" w:rsidRPr="00903E77" w:rsidDel="00CD332F">
          <w:rPr>
            <w:rFonts w:cs="Times New Roman"/>
          </w:rPr>
          <w:delText>,</w:delText>
        </w:r>
      </w:del>
      <w:r w:rsidR="00E26D0E" w:rsidRPr="00903E77">
        <w:rPr>
          <w:rFonts w:cs="Times New Roman"/>
        </w:rPr>
        <w:t xml:space="preserve"> </w:t>
      </w:r>
      <w:ins w:id="5" w:author="Jonathan Flombaum" w:date="2015-03-22T21:02:00Z">
        <w:r w:rsidR="00CD332F" w:rsidRPr="00903E77">
          <w:rPr>
            <w:rFonts w:cs="Times New Roman"/>
          </w:rPr>
          <w:t>E</w:t>
        </w:r>
      </w:ins>
      <w:del w:id="6" w:author="Jonathan Flombaum" w:date="2015-03-22T21:02:00Z">
        <w:r w:rsidR="00E26D0E" w:rsidRPr="00903E77" w:rsidDel="00CD332F">
          <w:rPr>
            <w:rFonts w:cs="Times New Roman"/>
          </w:rPr>
          <w:delText>e</w:delText>
        </w:r>
      </w:del>
      <w:r w:rsidRPr="00903E77">
        <w:rPr>
          <w:rFonts w:cs="Times New Roman"/>
        </w:rPr>
        <w:t xml:space="preserve">xactly how </w:t>
      </w:r>
      <w:r w:rsidR="0098520E" w:rsidRPr="00903E77">
        <w:rPr>
          <w:rFonts w:cs="Times New Roman"/>
        </w:rPr>
        <w:t>similar</w:t>
      </w:r>
      <w:ins w:id="7" w:author="Jonathan Flombaum" w:date="2015-03-22T21:02:00Z">
        <w:r w:rsidR="00CD332F" w:rsidRPr="00903E77">
          <w:rPr>
            <w:rFonts w:cs="Times New Roman"/>
          </w:rPr>
          <w:t xml:space="preserve"> is the memory to</w:t>
        </w:r>
      </w:ins>
      <w:r w:rsidR="0098520E" w:rsidRPr="00903E77">
        <w:rPr>
          <w:rFonts w:cs="Times New Roman"/>
        </w:rPr>
        <w:t xml:space="preserve"> </w:t>
      </w:r>
      <w:del w:id="8" w:author="Jonathan Flombaum" w:date="2015-03-22T21:08:00Z">
        <w:r w:rsidR="0098520E" w:rsidRPr="00903E77" w:rsidDel="005D2068">
          <w:rPr>
            <w:rFonts w:cs="Times New Roman"/>
          </w:rPr>
          <w:delText xml:space="preserve">it is to </w:delText>
        </w:r>
      </w:del>
      <w:r w:rsidR="0098520E" w:rsidRPr="00903E77">
        <w:rPr>
          <w:rFonts w:cs="Times New Roman"/>
        </w:rPr>
        <w:t>the voice itself</w:t>
      </w:r>
      <w:r w:rsidRPr="00903E77">
        <w:rPr>
          <w:rFonts w:cs="Times New Roman"/>
        </w:rPr>
        <w:t xml:space="preserve">? </w:t>
      </w:r>
    </w:p>
    <w:p w14:paraId="7C60F666" w14:textId="77777777" w:rsidR="00D3520B" w:rsidRPr="00903E77" w:rsidRDefault="00D3520B" w:rsidP="00D70383">
      <w:pPr>
        <w:spacing w:after="0"/>
        <w:rPr>
          <w:rFonts w:cs="Times New Roman"/>
        </w:rPr>
      </w:pPr>
    </w:p>
    <w:p w14:paraId="1AA83E03" w14:textId="5F4C2541" w:rsidR="007A3110" w:rsidRDefault="004672AE" w:rsidP="00D70383">
      <w:pPr>
        <w:spacing w:after="0"/>
        <w:rPr>
          <w:ins w:id="9" w:author="Jacob Roundy" w:date="2015-04-01T12:33:00Z"/>
          <w:rFonts w:cs="Times New Roman"/>
        </w:rPr>
      </w:pPr>
      <w:r w:rsidRPr="00903E77">
        <w:rPr>
          <w:rFonts w:cs="Times New Roman"/>
        </w:rPr>
        <w:t>To study the precision of memory and working memory</w:t>
      </w:r>
      <w:r w:rsidR="001B1230">
        <w:rPr>
          <w:rFonts w:cs="Times New Roman"/>
        </w:rPr>
        <w:t>,</w:t>
      </w:r>
      <w:r w:rsidRPr="00903E77">
        <w:rPr>
          <w:rFonts w:cs="Times New Roman"/>
        </w:rPr>
        <w:t xml:space="preserve"> in particular, experimental psychologists have devised a paradigm known as delayed estimation. It has been used most often, thus far, to study the precision of visual memories, especially memory for color</w:t>
      </w:r>
      <w:ins w:id="10" w:author="Jonathan Flombaum" w:date="2015-03-22T21:20:00Z">
        <w:r w:rsidR="006B1ADF" w:rsidRPr="00903E77">
          <w:rPr>
            <w:rFonts w:cs="Times New Roman"/>
          </w:rPr>
          <w:t>, and to understand how memory degrades the more one tries to remember at once</w:t>
        </w:r>
      </w:ins>
      <w:r w:rsidRPr="00903E77">
        <w:rPr>
          <w:rFonts w:cs="Times New Roman"/>
        </w:rPr>
        <w:t xml:space="preserve">. </w:t>
      </w:r>
      <w:r w:rsidR="007A3110" w:rsidRPr="00903E77">
        <w:rPr>
          <w:rFonts w:cs="Times New Roman"/>
        </w:rPr>
        <w:t xml:space="preserve">This video </w:t>
      </w:r>
      <w:proofErr w:type="gramStart"/>
      <w:r w:rsidR="007A3110" w:rsidRPr="00903E77">
        <w:rPr>
          <w:rFonts w:cs="Times New Roman"/>
        </w:rPr>
        <w:t>demonstrate</w:t>
      </w:r>
      <w:r w:rsidR="009A7A5C" w:rsidRPr="00903E77">
        <w:rPr>
          <w:rFonts w:cs="Times New Roman"/>
        </w:rPr>
        <w:t>s</w:t>
      </w:r>
      <w:proofErr w:type="gramEnd"/>
      <w:r w:rsidR="007A3110" w:rsidRPr="00903E77">
        <w:rPr>
          <w:rFonts w:cs="Times New Roman"/>
        </w:rPr>
        <w:t xml:space="preserve"> </w:t>
      </w:r>
      <w:r w:rsidR="00323866" w:rsidRPr="00903E77">
        <w:rPr>
          <w:rFonts w:cs="Times New Roman"/>
        </w:rPr>
        <w:t xml:space="preserve">standard procedures for investigating </w:t>
      </w:r>
      <w:r w:rsidRPr="00903E77">
        <w:rPr>
          <w:rFonts w:cs="Times New Roman"/>
        </w:rPr>
        <w:t>the precision of color working memory using delayed estimation</w:t>
      </w:r>
      <w:ins w:id="11" w:author="Jonathan Flombaum" w:date="2015-03-22T21:21:00Z">
        <w:r w:rsidR="006B1ADF" w:rsidRPr="00903E77">
          <w:rPr>
            <w:rFonts w:cs="Times New Roman"/>
          </w:rPr>
          <w:t>, with a focus on how memory is affected as one tries to remember the colors of more objects simultaneously</w:t>
        </w:r>
      </w:ins>
      <w:r w:rsidR="00323866" w:rsidRPr="00903E77">
        <w:rPr>
          <w:rFonts w:cs="Times New Roman"/>
        </w:rPr>
        <w:t>.</w:t>
      </w:r>
    </w:p>
    <w:p w14:paraId="09D7F54E" w14:textId="77777777" w:rsidR="00C022F2" w:rsidRDefault="00C022F2" w:rsidP="00D70383">
      <w:pPr>
        <w:spacing w:after="0"/>
        <w:rPr>
          <w:ins w:id="12" w:author="Jacob Roundy" w:date="2015-04-01T12:33:00Z"/>
          <w:rFonts w:cs="Times New Roman"/>
        </w:rPr>
      </w:pPr>
    </w:p>
    <w:p w14:paraId="3CEA5FF1" w14:textId="1621EF96" w:rsidR="00C022F2" w:rsidRDefault="00C022F2" w:rsidP="00D70383">
      <w:pPr>
        <w:spacing w:after="0"/>
        <w:rPr>
          <w:ins w:id="13" w:author="Jacob Roundy" w:date="2015-04-01T12:49:00Z"/>
          <w:rFonts w:cs="Times New Roman"/>
          <w:lang w:val="en-GB"/>
        </w:rPr>
      </w:pPr>
      <w:ins w:id="14" w:author="Jacob Roundy" w:date="2015-04-01T12:33:00Z">
        <w:r>
          <w:rPr>
            <w:rFonts w:cs="Times New Roman"/>
          </w:rPr>
          <w:t xml:space="preserve">Choosing colors for a color working memory experiment is vital to the success of the experiment. It’s important to choose </w:t>
        </w:r>
      </w:ins>
      <w:proofErr w:type="spellStart"/>
      <w:ins w:id="15" w:author="Jacob Roundy" w:date="2015-04-01T12:34:00Z">
        <w:r w:rsidRPr="00C022F2">
          <w:rPr>
            <w:rFonts w:cs="Times New Roman"/>
            <w:lang w:val="en-GB"/>
          </w:rPr>
          <w:t>colors</w:t>
        </w:r>
        <w:proofErr w:type="spellEnd"/>
        <w:r w:rsidRPr="00C022F2">
          <w:rPr>
            <w:rFonts w:cs="Times New Roman"/>
            <w:lang w:val="en-GB"/>
          </w:rPr>
          <w:t xml:space="preserve"> that reside on the same mental </w:t>
        </w:r>
        <w:proofErr w:type="spellStart"/>
        <w:r w:rsidRPr="00C022F2">
          <w:rPr>
            <w:rFonts w:cs="Times New Roman"/>
            <w:lang w:val="en-GB"/>
          </w:rPr>
          <w:t>color</w:t>
        </w:r>
        <w:proofErr w:type="spellEnd"/>
        <w:r w:rsidRPr="00C022F2">
          <w:rPr>
            <w:rFonts w:cs="Times New Roman"/>
            <w:lang w:val="en-GB"/>
          </w:rPr>
          <w:t xml:space="preserve"> circle, so the </w:t>
        </w:r>
        <w:proofErr w:type="spellStart"/>
        <w:r w:rsidRPr="00C022F2">
          <w:rPr>
            <w:rFonts w:cs="Times New Roman"/>
            <w:lang w:val="en-GB"/>
          </w:rPr>
          <w:t>colors</w:t>
        </w:r>
        <w:proofErr w:type="spellEnd"/>
        <w:r w:rsidRPr="00C022F2">
          <w:rPr>
            <w:rFonts w:cs="Times New Roman"/>
            <w:lang w:val="en-GB"/>
          </w:rPr>
          <w:t xml:space="preserve"> all have the same luminance</w:t>
        </w:r>
        <w:r>
          <w:rPr>
            <w:rFonts w:cs="Times New Roman"/>
            <w:lang w:val="en-GB"/>
          </w:rPr>
          <w:t>,</w:t>
        </w:r>
        <w:r w:rsidRPr="00C022F2">
          <w:rPr>
            <w:rFonts w:cs="Times New Roman"/>
            <w:lang w:val="en-GB"/>
          </w:rPr>
          <w:t xml:space="preserve"> in virtu</w:t>
        </w:r>
        <w:r>
          <w:rPr>
            <w:rFonts w:cs="Times New Roman"/>
            <w:lang w:val="en-GB"/>
          </w:rPr>
          <w:t>e of residing on the same plane,</w:t>
        </w:r>
        <w:r w:rsidRPr="00C022F2">
          <w:rPr>
            <w:rFonts w:cs="Times New Roman"/>
            <w:lang w:val="en-GB"/>
          </w:rPr>
          <w:t xml:space="preserve"> and the same contrast, in virtue of being equidistant from the background </w:t>
        </w:r>
        <w:proofErr w:type="spellStart"/>
        <w:r w:rsidRPr="00C022F2">
          <w:rPr>
            <w:rFonts w:cs="Times New Roman"/>
            <w:lang w:val="en-GB"/>
          </w:rPr>
          <w:t>color</w:t>
        </w:r>
        <w:proofErr w:type="spellEnd"/>
        <w:r w:rsidRPr="00C022F2">
          <w:rPr>
            <w:rFonts w:cs="Times New Roman"/>
            <w:lang w:val="en-GB"/>
          </w:rPr>
          <w:t>.</w:t>
        </w:r>
        <w:r w:rsidRPr="008D3127">
          <w:rPr>
            <w:lang w:val="en-GB"/>
          </w:rPr>
          <w:t xml:space="preserve"> </w:t>
        </w:r>
        <w:r w:rsidRPr="00C022F2">
          <w:rPr>
            <w:rFonts w:cs="Times New Roman"/>
            <w:lang w:val="en-GB"/>
          </w:rPr>
          <w:t xml:space="preserve">Physically, the </w:t>
        </w:r>
        <w:proofErr w:type="spellStart"/>
        <w:r w:rsidRPr="00C022F2">
          <w:rPr>
            <w:rFonts w:cs="Times New Roman"/>
            <w:lang w:val="en-GB"/>
          </w:rPr>
          <w:t>color</w:t>
        </w:r>
        <w:proofErr w:type="spellEnd"/>
        <w:r w:rsidRPr="00C022F2">
          <w:rPr>
            <w:rFonts w:cs="Times New Roman"/>
            <w:lang w:val="en-GB"/>
          </w:rPr>
          <w:t xml:space="preserve"> one perceives is related to a linear dimension, the wavelengths of light reflecting from a surface. But, perceptually, </w:t>
        </w:r>
        <w:proofErr w:type="spellStart"/>
        <w:r w:rsidRPr="00C022F2">
          <w:rPr>
            <w:rFonts w:cs="Times New Roman"/>
            <w:lang w:val="en-GB"/>
          </w:rPr>
          <w:t>color</w:t>
        </w:r>
        <w:proofErr w:type="spellEnd"/>
        <w:r w:rsidRPr="00C022F2">
          <w:rPr>
            <w:rFonts w:cs="Times New Roman"/>
            <w:lang w:val="en-GB"/>
          </w:rPr>
          <w:t xml:space="preserve"> space — the relationships in how </w:t>
        </w:r>
        <w:proofErr w:type="spellStart"/>
        <w:r w:rsidRPr="00C022F2">
          <w:rPr>
            <w:rFonts w:cs="Times New Roman"/>
            <w:lang w:val="en-GB"/>
          </w:rPr>
          <w:t>colors</w:t>
        </w:r>
        <w:proofErr w:type="spellEnd"/>
        <w:r w:rsidRPr="00C022F2">
          <w:rPr>
            <w:rFonts w:cs="Times New Roman"/>
            <w:lang w:val="en-GB"/>
          </w:rPr>
          <w:t xml:space="preserve"> are mentally represented — are non-linear. Even at the earliest ages, kids are taught to think about </w:t>
        </w:r>
        <w:proofErr w:type="spellStart"/>
        <w:r w:rsidRPr="00C022F2">
          <w:rPr>
            <w:rFonts w:cs="Times New Roman"/>
            <w:lang w:val="en-GB"/>
          </w:rPr>
          <w:t>color</w:t>
        </w:r>
        <w:proofErr w:type="spellEnd"/>
        <w:r w:rsidRPr="00C022F2">
          <w:rPr>
            <w:rFonts w:cs="Times New Roman"/>
            <w:lang w:val="en-GB"/>
          </w:rPr>
          <w:t xml:space="preserve"> “circles” and “rings.”</w:t>
        </w:r>
      </w:ins>
    </w:p>
    <w:p w14:paraId="5C1AFA76" w14:textId="77777777" w:rsidR="00186859" w:rsidRDefault="00186859" w:rsidP="00D70383">
      <w:pPr>
        <w:spacing w:after="0"/>
        <w:rPr>
          <w:ins w:id="16" w:author="Jacob Roundy" w:date="2015-04-01T12:49:00Z"/>
          <w:rFonts w:cs="Times New Roman"/>
          <w:lang w:val="en-GB"/>
        </w:rPr>
      </w:pPr>
    </w:p>
    <w:p w14:paraId="37A325C4" w14:textId="25D6858D" w:rsidR="00186859" w:rsidRPr="006C4B87" w:rsidRDefault="00186859" w:rsidP="008D3127">
      <w:pPr>
        <w:widowControl w:val="0"/>
        <w:autoSpaceDE w:val="0"/>
        <w:autoSpaceDN w:val="0"/>
        <w:adjustRightInd w:val="0"/>
        <w:spacing w:after="0"/>
        <w:rPr>
          <w:ins w:id="17" w:author="Jacob Roundy" w:date="2015-04-01T12:49:00Z"/>
          <w:lang w:val="en-GB"/>
        </w:rPr>
      </w:pPr>
      <w:ins w:id="18" w:author="Jacob Roundy" w:date="2015-04-01T12:49:00Z">
        <w:r>
          <w:rPr>
            <w:lang w:val="en-GB"/>
          </w:rPr>
          <w:t>In this video, e</w:t>
        </w:r>
        <w:r w:rsidRPr="00E11D58">
          <w:rPr>
            <w:lang w:val="en-GB"/>
          </w:rPr>
          <w:t>ach experiment</w:t>
        </w:r>
      </w:ins>
      <w:ins w:id="19" w:author="Jacob Roundy" w:date="2015-04-01T12:51:00Z">
        <w:r w:rsidR="00F4600A">
          <w:rPr>
            <w:lang w:val="en-GB"/>
          </w:rPr>
          <w:t>al</w:t>
        </w:r>
      </w:ins>
      <w:ins w:id="20" w:author="Jacob Roundy" w:date="2015-04-01T12:49:00Z">
        <w:r w:rsidRPr="00E11D58">
          <w:rPr>
            <w:lang w:val="en-GB"/>
          </w:rPr>
          <w:t xml:space="preserve"> trial includes three parts (</w:t>
        </w:r>
        <w:r w:rsidRPr="00E11D58">
          <w:rPr>
            <w:b/>
            <w:lang w:val="en-GB"/>
          </w:rPr>
          <w:t xml:space="preserve">Figure </w:t>
        </w:r>
      </w:ins>
      <w:ins w:id="21" w:author="Jacob Roundy" w:date="2015-04-01T14:11:00Z">
        <w:r w:rsidR="00EC716C">
          <w:rPr>
            <w:b/>
            <w:lang w:val="en-GB"/>
          </w:rPr>
          <w:t>1</w:t>
        </w:r>
      </w:ins>
      <w:ins w:id="22" w:author="Jacob Roundy" w:date="2015-04-01T12:49:00Z">
        <w:r w:rsidRPr="00E11D58">
          <w:rPr>
            <w:lang w:val="en-GB"/>
          </w:rPr>
          <w:t>).</w:t>
        </w:r>
        <w:r>
          <w:rPr>
            <w:lang w:val="en-GB"/>
          </w:rPr>
          <w:t xml:space="preserve"> Part A, the sample phase, where</w:t>
        </w:r>
        <w:r w:rsidRPr="00903E77">
          <w:rPr>
            <w:lang w:val="en-GB"/>
          </w:rPr>
          <w:t xml:space="preserve"> </w:t>
        </w:r>
      </w:ins>
      <w:ins w:id="23" w:author="Jacob Roundy" w:date="2015-04-01T12:50:00Z">
        <w:r>
          <w:rPr>
            <w:lang w:val="en-GB"/>
          </w:rPr>
          <w:t>o</w:t>
        </w:r>
      </w:ins>
      <w:ins w:id="24" w:author="Jacob Roundy" w:date="2015-04-01T12:49:00Z">
        <w:r w:rsidRPr="00903E77">
          <w:rPr>
            <w:lang w:val="en-GB"/>
          </w:rPr>
          <w:t xml:space="preserve">ne to eight of the 180 </w:t>
        </w:r>
        <w:proofErr w:type="spellStart"/>
        <w:r w:rsidRPr="00903E77">
          <w:rPr>
            <w:lang w:val="en-GB"/>
          </w:rPr>
          <w:t>co</w:t>
        </w:r>
        <w:r>
          <w:rPr>
            <w:lang w:val="en-GB"/>
          </w:rPr>
          <w:t>lors</w:t>
        </w:r>
        <w:proofErr w:type="spellEnd"/>
        <w:r>
          <w:rPr>
            <w:lang w:val="en-GB"/>
          </w:rPr>
          <w:t xml:space="preserve"> is selected randomly</w:t>
        </w:r>
        <w:r w:rsidRPr="00903E77">
          <w:rPr>
            <w:lang w:val="en-GB"/>
          </w:rPr>
          <w:t xml:space="preserve"> and presented in the display, each wit</w:t>
        </w:r>
        <w:r>
          <w:rPr>
            <w:lang w:val="en-GB"/>
          </w:rPr>
          <w:t xml:space="preserve">hin a small square for 500 </w:t>
        </w:r>
        <w:proofErr w:type="spellStart"/>
        <w:r>
          <w:rPr>
            <w:lang w:val="en-GB"/>
          </w:rPr>
          <w:t>ms</w:t>
        </w:r>
        <w:proofErr w:type="spellEnd"/>
        <w:r>
          <w:rPr>
            <w:lang w:val="en-GB"/>
          </w:rPr>
          <w:t>;</w:t>
        </w:r>
        <w:r w:rsidRPr="00903E77">
          <w:rPr>
            <w:lang w:val="en-GB"/>
          </w:rPr>
          <w:t xml:space="preserve"> </w:t>
        </w:r>
        <w:r>
          <w:rPr>
            <w:lang w:val="en-GB"/>
          </w:rPr>
          <w:t>Part B, the delay, where</w:t>
        </w:r>
        <w:r w:rsidRPr="00186859">
          <w:rPr>
            <w:lang w:val="en-GB"/>
          </w:rPr>
          <w:t xml:space="preserve"> </w:t>
        </w:r>
      </w:ins>
      <w:ins w:id="25" w:author="Jacob Roundy" w:date="2015-04-01T12:50:00Z">
        <w:r>
          <w:rPr>
            <w:lang w:val="en-GB"/>
          </w:rPr>
          <w:t>t</w:t>
        </w:r>
      </w:ins>
      <w:ins w:id="26" w:author="Jacob Roundy" w:date="2015-04-01T12:49:00Z">
        <w:r>
          <w:rPr>
            <w:lang w:val="en-GB"/>
          </w:rPr>
          <w:t>he samples disappear</w:t>
        </w:r>
        <w:r w:rsidRPr="00186859">
          <w:rPr>
            <w:lang w:val="en-GB"/>
          </w:rPr>
          <w:t>, and the participant f</w:t>
        </w:r>
        <w:r>
          <w:rPr>
            <w:lang w:val="en-GB"/>
          </w:rPr>
          <w:t xml:space="preserve">aces a blank display for 900 </w:t>
        </w:r>
        <w:proofErr w:type="spellStart"/>
        <w:r>
          <w:rPr>
            <w:lang w:val="en-GB"/>
          </w:rPr>
          <w:t>ms</w:t>
        </w:r>
        <w:proofErr w:type="spellEnd"/>
        <w:r>
          <w:rPr>
            <w:lang w:val="en-GB"/>
          </w:rPr>
          <w:t>;</w:t>
        </w:r>
        <w:r w:rsidRPr="00186859">
          <w:rPr>
            <w:lang w:val="en-GB"/>
          </w:rPr>
          <w:t xml:space="preserve"> </w:t>
        </w:r>
        <w:r>
          <w:rPr>
            <w:lang w:val="en-GB"/>
          </w:rPr>
          <w:t>Part C,</w:t>
        </w:r>
        <w:r w:rsidRPr="00903E77">
          <w:rPr>
            <w:lang w:val="en-GB"/>
          </w:rPr>
          <w:t xml:space="preserve"> </w:t>
        </w:r>
      </w:ins>
      <w:ins w:id="27" w:author="Jacob Roundy" w:date="2015-04-01T12:51:00Z">
        <w:r>
          <w:rPr>
            <w:lang w:val="en-GB"/>
          </w:rPr>
          <w:t>t</w:t>
        </w:r>
      </w:ins>
      <w:ins w:id="28" w:author="Jacob Roundy" w:date="2015-04-01T12:49:00Z">
        <w:r>
          <w:rPr>
            <w:lang w:val="en-GB"/>
          </w:rPr>
          <w:t>he test, where</w:t>
        </w:r>
        <w:r w:rsidRPr="00186859">
          <w:rPr>
            <w:lang w:val="en-GB"/>
          </w:rPr>
          <w:t xml:space="preserve"> </w:t>
        </w:r>
      </w:ins>
      <w:ins w:id="29" w:author="Jacob Roundy" w:date="2015-04-01T12:51:00Z">
        <w:r>
          <w:rPr>
            <w:lang w:val="en-GB"/>
          </w:rPr>
          <w:t>a</w:t>
        </w:r>
      </w:ins>
      <w:ins w:id="30" w:author="Jacob Roundy" w:date="2015-04-01T12:49:00Z">
        <w:r w:rsidRPr="00186859">
          <w:rPr>
            <w:lang w:val="en-GB"/>
          </w:rPr>
          <w:t xml:space="preserve">n empty square appears, along with the full </w:t>
        </w:r>
        <w:proofErr w:type="spellStart"/>
        <w:r w:rsidRPr="00186859">
          <w:rPr>
            <w:lang w:val="en-GB"/>
          </w:rPr>
          <w:t>color</w:t>
        </w:r>
        <w:proofErr w:type="spellEnd"/>
        <w:r w:rsidRPr="00186859">
          <w:rPr>
            <w:lang w:val="en-GB"/>
          </w:rPr>
          <w:t xml:space="preserve"> ring. The participant’s task is to recall the </w:t>
        </w:r>
        <w:proofErr w:type="spellStart"/>
        <w:r w:rsidRPr="00186859">
          <w:rPr>
            <w:lang w:val="en-GB"/>
          </w:rPr>
          <w:t>color</w:t>
        </w:r>
        <w:proofErr w:type="spellEnd"/>
        <w:r w:rsidR="00F4600A">
          <w:rPr>
            <w:lang w:val="en-GB"/>
          </w:rPr>
          <w:t xml:space="preserve"> seen during the sample phase (Part A) and to click with the mouse that</w:t>
        </w:r>
        <w:r w:rsidRPr="00186859">
          <w:rPr>
            <w:lang w:val="en-GB"/>
          </w:rPr>
          <w:t xml:space="preserve"> </w:t>
        </w:r>
        <w:proofErr w:type="spellStart"/>
        <w:r w:rsidRPr="00186859">
          <w:rPr>
            <w:lang w:val="en-GB"/>
          </w:rPr>
          <w:t>color</w:t>
        </w:r>
        <w:proofErr w:type="spellEnd"/>
        <w:r w:rsidRPr="00186859">
          <w:rPr>
            <w:lang w:val="en-GB"/>
          </w:rPr>
          <w:t xml:space="preserve"> on the ring.</w:t>
        </w:r>
      </w:ins>
    </w:p>
    <w:p w14:paraId="7E7036E0" w14:textId="77777777" w:rsidR="00D70383" w:rsidRPr="00903E77" w:rsidRDefault="00D70383" w:rsidP="00D70383">
      <w:pPr>
        <w:spacing w:after="0"/>
        <w:rPr>
          <w:rFonts w:cs="Times New Roman"/>
          <w:b/>
          <w:sz w:val="28"/>
        </w:rPr>
      </w:pPr>
    </w:p>
    <w:p w14:paraId="0B84EFB7" w14:textId="71746A5F" w:rsidR="00467282" w:rsidRPr="00903E77" w:rsidRDefault="000331A6" w:rsidP="00D70383">
      <w:pPr>
        <w:spacing w:after="0"/>
        <w:rPr>
          <w:rFonts w:cs="Times New Roman"/>
          <w:sz w:val="28"/>
        </w:rPr>
      </w:pPr>
      <w:r w:rsidRPr="00903E77">
        <w:rPr>
          <w:rFonts w:cs="Times New Roman"/>
          <w:b/>
          <w:sz w:val="28"/>
        </w:rPr>
        <w:t>Procedure</w:t>
      </w:r>
      <w:r w:rsidR="0016289E" w:rsidRPr="00903E77">
        <w:rPr>
          <w:rFonts w:cs="Times New Roman"/>
          <w:b/>
          <w:sz w:val="28"/>
        </w:rPr>
        <w:t>:</w:t>
      </w:r>
      <w:r w:rsidR="00467282" w:rsidRPr="00903E77">
        <w:rPr>
          <w:rFonts w:cs="Times New Roman"/>
          <w:sz w:val="28"/>
        </w:rPr>
        <w:t xml:space="preserve"> </w:t>
      </w:r>
    </w:p>
    <w:p w14:paraId="4D976669" w14:textId="77777777" w:rsidR="00D70383" w:rsidRPr="00903E77" w:rsidRDefault="00D70383" w:rsidP="00D70383">
      <w:pPr>
        <w:spacing w:after="0"/>
        <w:rPr>
          <w:rFonts w:cs="Times New Roman"/>
        </w:rPr>
      </w:pPr>
    </w:p>
    <w:p w14:paraId="05ED088A" w14:textId="132E0780" w:rsidR="008376E1" w:rsidRPr="00903E77" w:rsidRDefault="00ED2850" w:rsidP="00D70383">
      <w:pPr>
        <w:pStyle w:val="ListParagraph"/>
        <w:widowControl w:val="0"/>
        <w:numPr>
          <w:ilvl w:val="0"/>
          <w:numId w:val="1"/>
        </w:numPr>
        <w:autoSpaceDE w:val="0"/>
        <w:autoSpaceDN w:val="0"/>
        <w:adjustRightInd w:val="0"/>
        <w:spacing w:after="0"/>
        <w:rPr>
          <w:lang w:val="en-GB"/>
        </w:rPr>
      </w:pPr>
      <w:r w:rsidRPr="00903E77">
        <w:rPr>
          <w:lang w:val="en-GB"/>
        </w:rPr>
        <w:lastRenderedPageBreak/>
        <w:t>Stimulus design</w:t>
      </w:r>
      <w:r w:rsidR="0016289E" w:rsidRPr="00903E77">
        <w:rPr>
          <w:lang w:val="en-GB"/>
        </w:rPr>
        <w:t>.</w:t>
      </w:r>
    </w:p>
    <w:p w14:paraId="716D4D6D" w14:textId="77777777" w:rsidR="008376E1" w:rsidRPr="00903E77" w:rsidRDefault="008376E1" w:rsidP="00D70383">
      <w:pPr>
        <w:pStyle w:val="ListParagraph"/>
        <w:widowControl w:val="0"/>
        <w:autoSpaceDE w:val="0"/>
        <w:autoSpaceDN w:val="0"/>
        <w:adjustRightInd w:val="0"/>
        <w:spacing w:after="0"/>
        <w:rPr>
          <w:b/>
          <w:lang w:val="en-GB"/>
        </w:rPr>
      </w:pPr>
    </w:p>
    <w:p w14:paraId="622F6143" w14:textId="77777777" w:rsidR="00E919EA" w:rsidRPr="00AE0B33" w:rsidRDefault="00E919EA" w:rsidP="003F1652">
      <w:pPr>
        <w:pStyle w:val="ListParagraph"/>
        <w:widowControl w:val="0"/>
        <w:numPr>
          <w:ilvl w:val="1"/>
          <w:numId w:val="1"/>
        </w:numPr>
        <w:autoSpaceDE w:val="0"/>
        <w:autoSpaceDN w:val="0"/>
        <w:adjustRightInd w:val="0"/>
        <w:spacing w:after="0"/>
        <w:rPr>
          <w:ins w:id="31" w:author="Jacob Roundy" w:date="2015-04-01T12:29:00Z"/>
          <w:rFonts w:cs="Times New Roman"/>
          <w:b/>
        </w:rPr>
      </w:pPr>
      <w:ins w:id="32" w:author="Jacob Roundy" w:date="2015-04-01T12:28:00Z">
        <w:r>
          <w:rPr>
            <w:lang w:val="en-GB"/>
          </w:rPr>
          <w:t xml:space="preserve">Choose a large set of individual </w:t>
        </w:r>
        <w:proofErr w:type="spellStart"/>
        <w:r>
          <w:rPr>
            <w:lang w:val="en-GB"/>
          </w:rPr>
          <w:t>colors</w:t>
        </w:r>
        <w:proofErr w:type="spellEnd"/>
        <w:r>
          <w:rPr>
            <w:lang w:val="en-GB"/>
          </w:rPr>
          <w:t xml:space="preserve"> to serve as stimuli from trial to trial.</w:t>
        </w:r>
      </w:ins>
      <w:del w:id="33" w:author="Jacob Roundy" w:date="2015-04-01T12:28:00Z">
        <w:r w:rsidR="00451573" w:rsidRPr="00903E77" w:rsidDel="00E919EA">
          <w:rPr>
            <w:lang w:val="en-GB"/>
          </w:rPr>
          <w:delText xml:space="preserve">The key to any color working memory experiment is </w:delText>
        </w:r>
        <w:r w:rsidR="0051357B" w:rsidRPr="00903E77" w:rsidDel="00E919EA">
          <w:rPr>
            <w:lang w:val="en-GB"/>
          </w:rPr>
          <w:delText xml:space="preserve">to </w:delText>
        </w:r>
        <w:r w:rsidR="00451573" w:rsidRPr="00903E77" w:rsidDel="00E919EA">
          <w:rPr>
            <w:lang w:val="en-GB"/>
          </w:rPr>
          <w:delText>choose a large set of individual colors that can</w:delText>
        </w:r>
        <w:r w:rsidR="00DA5FF9" w:rsidRPr="00903E77" w:rsidDel="00E919EA">
          <w:rPr>
            <w:lang w:val="en-GB"/>
          </w:rPr>
          <w:delText xml:space="preserve"> serve as stimuli from trial to trial</w:delText>
        </w:r>
        <w:r w:rsidR="00451573" w:rsidRPr="00903E77" w:rsidDel="00E919EA">
          <w:rPr>
            <w:lang w:val="en-GB"/>
          </w:rPr>
          <w:delText xml:space="preserve">. </w:delText>
        </w:r>
      </w:del>
      <w:ins w:id="34" w:author="Jacob Roundy" w:date="2015-04-01T12:28:00Z">
        <w:r>
          <w:rPr>
            <w:lang w:val="en-GB"/>
          </w:rPr>
          <w:t xml:space="preserve"> </w:t>
        </w:r>
      </w:ins>
    </w:p>
    <w:p w14:paraId="4CC9E851" w14:textId="77777777" w:rsidR="00E919EA" w:rsidRPr="00AE0B33" w:rsidRDefault="00E919EA" w:rsidP="00AE0B33">
      <w:pPr>
        <w:pStyle w:val="ListParagraph"/>
        <w:widowControl w:val="0"/>
        <w:autoSpaceDE w:val="0"/>
        <w:autoSpaceDN w:val="0"/>
        <w:adjustRightInd w:val="0"/>
        <w:spacing w:after="0"/>
        <w:ind w:left="1440"/>
        <w:rPr>
          <w:rFonts w:cs="Times New Roman"/>
          <w:b/>
        </w:rPr>
      </w:pPr>
    </w:p>
    <w:p w14:paraId="57D2AFD4" w14:textId="4625C287" w:rsidR="00E919EA" w:rsidRPr="00AE0B33" w:rsidRDefault="009A7A5C" w:rsidP="00AE0B33">
      <w:pPr>
        <w:pStyle w:val="ListParagraph"/>
        <w:widowControl w:val="0"/>
        <w:numPr>
          <w:ilvl w:val="2"/>
          <w:numId w:val="1"/>
        </w:numPr>
        <w:autoSpaceDE w:val="0"/>
        <w:autoSpaceDN w:val="0"/>
        <w:adjustRightInd w:val="0"/>
        <w:spacing w:after="0"/>
        <w:rPr>
          <w:rFonts w:cs="Times New Roman"/>
          <w:b/>
        </w:rPr>
      </w:pPr>
      <w:del w:id="35" w:author="Jacob Roundy" w:date="2015-04-01T12:29:00Z">
        <w:r w:rsidRPr="00903E77" w:rsidDel="00E919EA">
          <w:rPr>
            <w:lang w:val="en-GB"/>
          </w:rPr>
          <w:delText>I</w:delText>
        </w:r>
        <w:r w:rsidR="00451573" w:rsidRPr="00903E77" w:rsidDel="00E919EA">
          <w:rPr>
            <w:lang w:val="en-GB"/>
          </w:rPr>
          <w:delText>mportantly,</w:delText>
        </w:r>
      </w:del>
      <w:ins w:id="36" w:author="Jacob Roundy" w:date="2015-04-01T12:29:00Z">
        <w:r w:rsidR="00E919EA">
          <w:rPr>
            <w:lang w:val="en-GB"/>
          </w:rPr>
          <w:t>Make sure</w:t>
        </w:r>
      </w:ins>
      <w:r w:rsidR="00451573" w:rsidRPr="00903E77">
        <w:rPr>
          <w:lang w:val="en-GB"/>
        </w:rPr>
        <w:t xml:space="preserve"> the </w:t>
      </w:r>
      <w:proofErr w:type="spellStart"/>
      <w:r w:rsidR="00451573" w:rsidRPr="00903E77">
        <w:rPr>
          <w:lang w:val="en-GB"/>
        </w:rPr>
        <w:t>colors</w:t>
      </w:r>
      <w:proofErr w:type="spellEnd"/>
      <w:del w:id="37" w:author="Jacob Roundy" w:date="2015-04-01T12:29:00Z">
        <w:r w:rsidR="00451573" w:rsidRPr="00903E77" w:rsidDel="00E919EA">
          <w:rPr>
            <w:lang w:val="en-GB"/>
          </w:rPr>
          <w:delText xml:space="preserve"> need to</w:delText>
        </w:r>
      </w:del>
      <w:r w:rsidR="00451573" w:rsidRPr="00903E77">
        <w:rPr>
          <w:lang w:val="en-GB"/>
        </w:rPr>
        <w:t xml:space="preserve"> have the same luminance (</w:t>
      </w:r>
      <w:r w:rsidRPr="00903E77">
        <w:rPr>
          <w:lang w:val="en-GB"/>
        </w:rPr>
        <w:t>intensity of light</w:t>
      </w:r>
      <w:r w:rsidR="00451573" w:rsidRPr="00903E77">
        <w:rPr>
          <w:lang w:val="en-GB"/>
        </w:rPr>
        <w:t>) and the same contrast relative to the background</w:t>
      </w:r>
      <w:del w:id="38" w:author="Jacob Roundy" w:date="2015-04-01T12:29:00Z">
        <w:r w:rsidR="00DA5FF9" w:rsidRPr="00903E77" w:rsidDel="00E919EA">
          <w:rPr>
            <w:lang w:val="en-GB"/>
          </w:rPr>
          <w:delText>,</w:delText>
        </w:r>
      </w:del>
      <w:r w:rsidR="00DA5FF9" w:rsidRPr="00903E77">
        <w:rPr>
          <w:lang w:val="en-GB"/>
        </w:rPr>
        <w:t xml:space="preserve"> in order to prevent any one </w:t>
      </w:r>
      <w:proofErr w:type="spellStart"/>
      <w:r w:rsidR="00DA5FF9" w:rsidRPr="00903E77">
        <w:rPr>
          <w:lang w:val="en-GB"/>
        </w:rPr>
        <w:t>color</w:t>
      </w:r>
      <w:proofErr w:type="spellEnd"/>
      <w:r w:rsidR="00DA5FF9" w:rsidRPr="00903E77">
        <w:rPr>
          <w:lang w:val="en-GB"/>
        </w:rPr>
        <w:t xml:space="preserve"> from being naturally more memorable than any other. </w:t>
      </w:r>
      <w:commentRangeStart w:id="39"/>
      <w:ins w:id="40" w:author="Jonathan Flombaum" w:date="2015-03-22T21:08:00Z">
        <w:del w:id="41" w:author="Jacob Roundy" w:date="2015-04-01T12:34:00Z">
          <w:r w:rsidR="002F27D3" w:rsidRPr="00AE0B33" w:rsidDel="00C022F2">
            <w:rPr>
              <w:lang w:val="en-GB"/>
            </w:rPr>
            <w:delText>Physically</w:delText>
          </w:r>
        </w:del>
      </w:ins>
      <w:ins w:id="42" w:author="Jonathan Flombaum" w:date="2015-03-22T21:09:00Z">
        <w:del w:id="43" w:author="Jacob Roundy" w:date="2015-04-01T12:34:00Z">
          <w:r w:rsidR="002F27D3" w:rsidRPr="00AE0B33" w:rsidDel="00C022F2">
            <w:rPr>
              <w:lang w:val="en-GB"/>
            </w:rPr>
            <w:delText xml:space="preserve"> the color one perceives is related to </w:delText>
          </w:r>
        </w:del>
      </w:ins>
      <w:ins w:id="44" w:author="Jonathan Flombaum" w:date="2015-03-22T21:10:00Z">
        <w:del w:id="45" w:author="Jacob Roundy" w:date="2015-04-01T12:34:00Z">
          <w:r w:rsidR="002F27D3" w:rsidRPr="00AE0B33" w:rsidDel="00C022F2">
            <w:rPr>
              <w:lang w:val="en-GB"/>
            </w:rPr>
            <w:delText>a</w:delText>
          </w:r>
        </w:del>
      </w:ins>
      <w:ins w:id="46" w:author="Jonathan Flombaum" w:date="2015-03-22T21:09:00Z">
        <w:del w:id="47" w:author="Jacob Roundy" w:date="2015-04-01T12:34:00Z">
          <w:r w:rsidR="002F27D3" w:rsidRPr="00AE0B33" w:rsidDel="00C022F2">
            <w:rPr>
              <w:lang w:val="en-GB"/>
            </w:rPr>
            <w:delText xml:space="preserve"> </w:delText>
          </w:r>
        </w:del>
      </w:ins>
      <w:ins w:id="48" w:author="Jonathan Flombaum" w:date="2015-03-22T21:08:00Z">
        <w:del w:id="49" w:author="Jacob Roundy" w:date="2015-04-01T12:34:00Z">
          <w:r w:rsidR="002F27D3" w:rsidRPr="00AE0B33" w:rsidDel="00C022F2">
            <w:rPr>
              <w:lang w:val="en-GB"/>
            </w:rPr>
            <w:delText xml:space="preserve">linear dimension, the wavelengths of light reflecting from a surface. But </w:delText>
          </w:r>
        </w:del>
      </w:ins>
      <w:del w:id="50" w:author="Jacob Roundy" w:date="2015-04-01T12:34:00Z">
        <w:r w:rsidR="00DA5FF9" w:rsidRPr="00AE0B33" w:rsidDel="00C022F2">
          <w:rPr>
            <w:lang w:val="en-GB"/>
          </w:rPr>
          <w:delText>Most</w:delText>
        </w:r>
      </w:del>
      <w:ins w:id="51" w:author="Jonathan Flombaum" w:date="2015-03-22T21:10:00Z">
        <w:del w:id="52" w:author="Jacob Roundy" w:date="2015-04-01T12:34:00Z">
          <w:r w:rsidR="002F27D3" w:rsidRPr="00AE0B33" w:rsidDel="00C022F2">
            <w:rPr>
              <w:lang w:val="en-GB"/>
            </w:rPr>
            <w:delText xml:space="preserve">perceptually color space —the relationships in how </w:delText>
          </w:r>
        </w:del>
        <w:del w:id="53" w:author="Jacob Roundy" w:date="2015-04-01T12:30:00Z">
          <w:r w:rsidR="002F27D3" w:rsidRPr="00AE0B33" w:rsidDel="00E919EA">
            <w:rPr>
              <w:lang w:val="en-GB"/>
            </w:rPr>
            <w:delText>we</w:delText>
          </w:r>
        </w:del>
        <w:del w:id="54" w:author="Jacob Roundy" w:date="2015-04-01T12:34:00Z">
          <w:r w:rsidR="002F27D3" w:rsidRPr="00AE0B33" w:rsidDel="00C022F2">
            <w:rPr>
              <w:lang w:val="en-GB"/>
            </w:rPr>
            <w:delText xml:space="preserve"> mentally represent</w:delText>
          </w:r>
        </w:del>
        <w:del w:id="55" w:author="Jacob Roundy" w:date="2015-04-01T12:30:00Z">
          <w:r w:rsidR="002F27D3" w:rsidRPr="00AE0B33" w:rsidDel="00E919EA">
            <w:rPr>
              <w:lang w:val="en-GB"/>
            </w:rPr>
            <w:delText xml:space="preserve"> colors</w:delText>
          </w:r>
        </w:del>
        <w:del w:id="56" w:author="Jacob Roundy" w:date="2015-04-01T12:34:00Z">
          <w:r w:rsidR="002F27D3" w:rsidRPr="00AE0B33" w:rsidDel="00C022F2">
            <w:rPr>
              <w:lang w:val="en-GB"/>
            </w:rPr>
            <w:delText>— are non-linear. Even at the earliest ages, kids are taught to think about color</w:delText>
          </w:r>
        </w:del>
      </w:ins>
      <w:ins w:id="57" w:author="Jonathan Flombaum" w:date="2015-03-22T21:11:00Z">
        <w:del w:id="58" w:author="Jacob Roundy" w:date="2015-04-01T12:34:00Z">
          <w:r w:rsidR="002F27D3" w:rsidRPr="00AE0B33" w:rsidDel="00C022F2">
            <w:rPr>
              <w:lang w:val="en-GB"/>
            </w:rPr>
            <w:delText xml:space="preserve"> </w:delText>
          </w:r>
        </w:del>
        <w:del w:id="59" w:author="Jacob Roundy" w:date="2015-04-01T12:30:00Z">
          <w:r w:rsidR="002F27D3" w:rsidRPr="00AE0B33" w:rsidDel="00E919EA">
            <w:rPr>
              <w:lang w:val="en-GB"/>
            </w:rPr>
            <w:delText>‘</w:delText>
          </w:r>
        </w:del>
        <w:del w:id="60" w:author="Jacob Roundy" w:date="2015-04-01T12:34:00Z">
          <w:r w:rsidR="002F27D3" w:rsidRPr="00AE0B33" w:rsidDel="00C022F2">
            <w:rPr>
              <w:lang w:val="en-GB"/>
            </w:rPr>
            <w:delText>circles</w:delText>
          </w:r>
        </w:del>
        <w:del w:id="61" w:author="Jacob Roundy" w:date="2015-04-01T12:30:00Z">
          <w:r w:rsidR="002F27D3" w:rsidRPr="00AE0B33" w:rsidDel="00E919EA">
            <w:rPr>
              <w:lang w:val="en-GB"/>
            </w:rPr>
            <w:delText>’</w:delText>
          </w:r>
        </w:del>
        <w:del w:id="62" w:author="Jacob Roundy" w:date="2015-04-01T12:34:00Z">
          <w:r w:rsidR="002F27D3" w:rsidRPr="00AE0B33" w:rsidDel="00C022F2">
            <w:rPr>
              <w:lang w:val="en-GB"/>
            </w:rPr>
            <w:delText xml:space="preserve"> and </w:delText>
          </w:r>
        </w:del>
        <w:del w:id="63" w:author="Jacob Roundy" w:date="2015-04-01T12:30:00Z">
          <w:r w:rsidR="002F27D3" w:rsidRPr="00AE0B33" w:rsidDel="00E919EA">
            <w:rPr>
              <w:lang w:val="en-GB"/>
            </w:rPr>
            <w:delText>‘</w:delText>
          </w:r>
        </w:del>
        <w:del w:id="64" w:author="Jacob Roundy" w:date="2015-04-01T12:34:00Z">
          <w:r w:rsidR="002F27D3" w:rsidRPr="00AE0B33" w:rsidDel="00C022F2">
            <w:rPr>
              <w:lang w:val="en-GB"/>
            </w:rPr>
            <w:delText>rings.</w:delText>
          </w:r>
        </w:del>
        <w:del w:id="65" w:author="Jacob Roundy" w:date="2015-04-01T12:30:00Z">
          <w:r w:rsidR="002F27D3" w:rsidRPr="00AE0B33" w:rsidDel="00E919EA">
            <w:rPr>
              <w:lang w:val="en-GB"/>
            </w:rPr>
            <w:delText>’</w:delText>
          </w:r>
        </w:del>
        <w:del w:id="66" w:author="Jacob Roundy" w:date="2015-04-01T12:34:00Z">
          <w:r w:rsidR="002F27D3" w:rsidRPr="00903E77" w:rsidDel="00C022F2">
            <w:rPr>
              <w:lang w:val="en-GB"/>
            </w:rPr>
            <w:delText xml:space="preserve"> </w:delText>
          </w:r>
        </w:del>
      </w:ins>
      <w:commentRangeEnd w:id="39"/>
      <w:r w:rsidR="00010B50">
        <w:rPr>
          <w:rStyle w:val="CommentReference"/>
        </w:rPr>
        <w:commentReference w:id="39"/>
      </w:r>
    </w:p>
    <w:p w14:paraId="2D77CD93" w14:textId="77777777" w:rsidR="00E919EA" w:rsidRPr="00186859" w:rsidRDefault="00E919EA" w:rsidP="00AE0B33">
      <w:pPr>
        <w:pStyle w:val="ListParagraph"/>
        <w:rPr>
          <w:ins w:id="67" w:author="Jacob Roundy" w:date="2015-04-01T12:30:00Z"/>
          <w:lang w:val="en-GB"/>
        </w:rPr>
      </w:pPr>
    </w:p>
    <w:p w14:paraId="42FAA021" w14:textId="77777777" w:rsidR="00A40415" w:rsidRPr="00AE0B33" w:rsidRDefault="00A40415" w:rsidP="00AE0B33">
      <w:pPr>
        <w:pStyle w:val="ListParagraph"/>
        <w:widowControl w:val="0"/>
        <w:numPr>
          <w:ilvl w:val="2"/>
          <w:numId w:val="1"/>
        </w:numPr>
        <w:autoSpaceDE w:val="0"/>
        <w:autoSpaceDN w:val="0"/>
        <w:adjustRightInd w:val="0"/>
        <w:spacing w:after="0"/>
        <w:rPr>
          <w:ins w:id="68" w:author="Jacob Roundy" w:date="2015-04-01T12:37:00Z"/>
          <w:rFonts w:cs="Times New Roman"/>
          <w:b/>
        </w:rPr>
      </w:pPr>
      <w:ins w:id="69" w:author="Jacob Roundy" w:date="2015-04-01T12:36:00Z">
        <w:r>
          <w:rPr>
            <w:lang w:val="en-GB"/>
          </w:rPr>
          <w:t xml:space="preserve">When making the </w:t>
        </w:r>
        <w:proofErr w:type="spellStart"/>
        <w:r>
          <w:rPr>
            <w:lang w:val="en-GB"/>
          </w:rPr>
          <w:t>color</w:t>
        </w:r>
        <w:proofErr w:type="spellEnd"/>
        <w:r>
          <w:rPr>
            <w:lang w:val="en-GB"/>
          </w:rPr>
          <w:t xml:space="preserve"> choices, reference </w:t>
        </w:r>
      </w:ins>
      <w:commentRangeStart w:id="70"/>
      <w:ins w:id="71" w:author="Jonathan Flombaum" w:date="2015-03-22T21:11:00Z">
        <w:del w:id="72" w:author="Jacob Roundy" w:date="2015-04-01T12:30:00Z">
          <w:r w:rsidR="002F27D3" w:rsidRPr="00903E77" w:rsidDel="00E919EA">
            <w:rPr>
              <w:lang w:val="en-GB"/>
            </w:rPr>
            <w:delText>In a color working memory experiment, one wants to c</w:delText>
          </w:r>
        </w:del>
        <w:del w:id="73" w:author="Jacob Roundy" w:date="2015-04-01T12:35:00Z">
          <w:r w:rsidR="002F27D3" w:rsidRPr="00903E77" w:rsidDel="00A40415">
            <w:rPr>
              <w:lang w:val="en-GB"/>
            </w:rPr>
            <w:delText xml:space="preserve">hoose </w:delText>
          </w:r>
        </w:del>
        <w:del w:id="74" w:author="Jacob Roundy" w:date="2015-04-01T12:34:00Z">
          <w:r w:rsidR="002F27D3" w:rsidRPr="00903E77" w:rsidDel="00C022F2">
            <w:rPr>
              <w:lang w:val="en-GB"/>
            </w:rPr>
            <w:delText xml:space="preserve">colors that reside on the same mental color circle, </w:delText>
          </w:r>
        </w:del>
      </w:ins>
      <w:ins w:id="75" w:author="Jonathan Flombaum" w:date="2015-03-22T21:14:00Z">
        <w:del w:id="76" w:author="Jacob Roundy" w:date="2015-04-01T12:34:00Z">
          <w:r w:rsidR="002F27D3" w:rsidRPr="00903E77" w:rsidDel="00C022F2">
            <w:rPr>
              <w:lang w:val="en-GB"/>
            </w:rPr>
            <w:delText>so</w:delText>
          </w:r>
        </w:del>
        <w:del w:id="77" w:author="Jacob Roundy" w:date="2015-04-01T12:31:00Z">
          <w:r w:rsidR="002F27D3" w:rsidRPr="00903E77" w:rsidDel="00C022F2">
            <w:rPr>
              <w:lang w:val="en-GB"/>
            </w:rPr>
            <w:delText xml:space="preserve"> that</w:delText>
          </w:r>
        </w:del>
        <w:del w:id="78" w:author="Jacob Roundy" w:date="2015-04-01T12:34:00Z">
          <w:r w:rsidR="002F27D3" w:rsidRPr="00903E77" w:rsidDel="00C022F2">
            <w:rPr>
              <w:lang w:val="en-GB"/>
            </w:rPr>
            <w:delText xml:space="preserve"> the colors all have the same luminance in</w:delText>
          </w:r>
        </w:del>
      </w:ins>
      <w:ins w:id="79" w:author="Jonathan Flombaum" w:date="2015-03-22T21:15:00Z">
        <w:del w:id="80" w:author="Jacob Roundy" w:date="2015-04-01T12:34:00Z">
          <w:r w:rsidR="002F27D3" w:rsidRPr="00903E77" w:rsidDel="00C022F2">
            <w:rPr>
              <w:lang w:val="en-GB"/>
            </w:rPr>
            <w:delText xml:space="preserve"> </w:delText>
          </w:r>
        </w:del>
      </w:ins>
      <w:ins w:id="81" w:author="Jonathan Flombaum" w:date="2015-03-22T21:14:00Z">
        <w:del w:id="82" w:author="Jacob Roundy" w:date="2015-04-01T12:34:00Z">
          <w:r w:rsidR="002F27D3" w:rsidRPr="00903E77" w:rsidDel="00C022F2">
            <w:rPr>
              <w:lang w:val="en-GB"/>
            </w:rPr>
            <w:delText xml:space="preserve">virtue of residing on the same plane, and the same contrast, in virtue of being equidistant from the background color. </w:delText>
          </w:r>
        </w:del>
      </w:ins>
      <w:commentRangeEnd w:id="70"/>
      <w:r w:rsidR="00010B50">
        <w:rPr>
          <w:rStyle w:val="CommentReference"/>
        </w:rPr>
        <w:commentReference w:id="70"/>
      </w:r>
      <w:ins w:id="83" w:author="Jonathan Flombaum" w:date="2015-03-22T21:15:00Z">
        <w:r w:rsidR="002F27D3" w:rsidRPr="00903E77">
          <w:rPr>
            <w:lang w:val="en-GB"/>
          </w:rPr>
          <w:t>CIELAB</w:t>
        </w:r>
      </w:ins>
      <w:ins w:id="84" w:author="Jacob Roundy" w:date="2015-04-01T12:36:00Z">
        <w:r>
          <w:rPr>
            <w:lang w:val="en-GB"/>
          </w:rPr>
          <w:t>, which</w:t>
        </w:r>
      </w:ins>
      <w:ins w:id="85" w:author="Jonathan Flombaum" w:date="2015-03-22T21:15:00Z">
        <w:r w:rsidR="002F27D3" w:rsidRPr="00903E77">
          <w:rPr>
            <w:lang w:val="en-GB"/>
          </w:rPr>
          <w:t xml:space="preserve"> is an internationally </w:t>
        </w:r>
      </w:ins>
      <w:ins w:id="86" w:author="Jonathan Flombaum" w:date="2015-03-22T21:16:00Z">
        <w:r w:rsidR="002F27D3" w:rsidRPr="00903E77">
          <w:rPr>
            <w:lang w:val="en-GB"/>
          </w:rPr>
          <w:t>standardized</w:t>
        </w:r>
      </w:ins>
      <w:ins w:id="87" w:author="Jonathan Flombaum" w:date="2015-03-22T21:15:00Z">
        <w:r w:rsidR="002F27D3" w:rsidRPr="00903E77">
          <w:rPr>
            <w:lang w:val="en-GB"/>
          </w:rPr>
          <w:t xml:space="preserve"> way of describing </w:t>
        </w:r>
      </w:ins>
      <w:ins w:id="88" w:author="Jonathan Flombaum" w:date="2015-03-22T21:16:00Z">
        <w:r w:rsidR="002F27D3" w:rsidRPr="00903E77">
          <w:rPr>
            <w:lang w:val="en-GB"/>
          </w:rPr>
          <w:t xml:space="preserve">perceptual </w:t>
        </w:r>
        <w:proofErr w:type="spellStart"/>
        <w:r w:rsidR="002F27D3" w:rsidRPr="00903E77">
          <w:rPr>
            <w:lang w:val="en-GB"/>
          </w:rPr>
          <w:t>color</w:t>
        </w:r>
        <w:proofErr w:type="spellEnd"/>
        <w:r w:rsidR="002F27D3" w:rsidRPr="00903E77">
          <w:rPr>
            <w:lang w:val="en-GB"/>
          </w:rPr>
          <w:t xml:space="preserve"> space in three dimensions. </w:t>
        </w:r>
      </w:ins>
      <w:ins w:id="89" w:author="Jonathan Flombaum" w:date="2015-03-22T21:15:00Z">
        <w:del w:id="90" w:author="Jacob Roundy" w:date="2015-04-01T12:31:00Z">
          <w:r w:rsidR="002F27D3" w:rsidRPr="00903E77" w:rsidDel="00C022F2">
            <w:rPr>
              <w:lang w:val="en-GB"/>
            </w:rPr>
            <w:delText xml:space="preserve"> </w:delText>
          </w:r>
        </w:del>
      </w:ins>
      <w:ins w:id="91" w:author="Jonathan Flombaum" w:date="2015-03-22T21:16:00Z">
        <w:r w:rsidR="002F27D3" w:rsidRPr="00903E77">
          <w:rPr>
            <w:lang w:val="en-GB"/>
          </w:rPr>
          <w:t xml:space="preserve">This makes it easier to select </w:t>
        </w:r>
        <w:proofErr w:type="spellStart"/>
        <w:r w:rsidR="002F27D3" w:rsidRPr="00903E77">
          <w:rPr>
            <w:lang w:val="en-GB"/>
          </w:rPr>
          <w:t>colors</w:t>
        </w:r>
        <w:proofErr w:type="spellEnd"/>
        <w:r w:rsidR="002F27D3" w:rsidRPr="00903E77">
          <w:rPr>
            <w:lang w:val="en-GB"/>
          </w:rPr>
          <w:t xml:space="preserve"> with the right properties. </w:t>
        </w:r>
      </w:ins>
    </w:p>
    <w:p w14:paraId="1465046B" w14:textId="77777777" w:rsidR="00A40415" w:rsidRPr="00186859" w:rsidRDefault="00A40415" w:rsidP="00AE0B33">
      <w:pPr>
        <w:pStyle w:val="ListParagraph"/>
        <w:rPr>
          <w:ins w:id="92" w:author="Jacob Roundy" w:date="2015-04-01T12:37:00Z"/>
          <w:lang w:val="en-GB"/>
        </w:rPr>
      </w:pPr>
    </w:p>
    <w:p w14:paraId="512E7803" w14:textId="17EDC957" w:rsidR="003F1652" w:rsidRPr="00903E77" w:rsidRDefault="00A40415" w:rsidP="00AE0B33">
      <w:pPr>
        <w:pStyle w:val="ListParagraph"/>
        <w:widowControl w:val="0"/>
        <w:numPr>
          <w:ilvl w:val="2"/>
          <w:numId w:val="1"/>
        </w:numPr>
        <w:autoSpaceDE w:val="0"/>
        <w:autoSpaceDN w:val="0"/>
        <w:adjustRightInd w:val="0"/>
        <w:spacing w:after="0"/>
        <w:rPr>
          <w:rFonts w:cs="Times New Roman"/>
          <w:b/>
        </w:rPr>
      </w:pPr>
      <w:ins w:id="93" w:author="Jacob Roundy" w:date="2015-04-01T12:37:00Z">
        <w:r>
          <w:rPr>
            <w:lang w:val="en-GB"/>
          </w:rPr>
          <w:t>Select</w:t>
        </w:r>
      </w:ins>
      <w:ins w:id="94" w:author="Jonathan Flombaum" w:date="2015-03-22T21:16:00Z">
        <w:del w:id="95" w:author="Jacob Roundy" w:date="2015-04-01T12:37:00Z">
          <w:r w:rsidR="002F27D3" w:rsidRPr="00903E77" w:rsidDel="00A40415">
            <w:rPr>
              <w:lang w:val="en-GB"/>
            </w:rPr>
            <w:delText>One wants to select</w:delText>
          </w:r>
        </w:del>
        <w:r w:rsidR="002F27D3" w:rsidRPr="00903E77">
          <w:rPr>
            <w:lang w:val="en-GB"/>
          </w:rPr>
          <w:t xml:space="preserve"> </w:t>
        </w:r>
        <w:proofErr w:type="spellStart"/>
        <w:r w:rsidR="002F27D3" w:rsidRPr="00903E77">
          <w:rPr>
            <w:lang w:val="en-GB"/>
          </w:rPr>
          <w:t>colors</w:t>
        </w:r>
        <w:proofErr w:type="spellEnd"/>
        <w:r w:rsidR="002F27D3" w:rsidRPr="00903E77">
          <w:rPr>
            <w:lang w:val="en-GB"/>
          </w:rPr>
          <w:t xml:space="preserve"> that</w:t>
        </w:r>
        <w:del w:id="96" w:author="Jacob Roundy" w:date="2015-04-01T12:37:00Z">
          <w:r w:rsidR="002F27D3" w:rsidRPr="00903E77" w:rsidDel="00A40415">
            <w:rPr>
              <w:lang w:val="en-GB"/>
            </w:rPr>
            <w:delText xml:space="preserve"> together</w:delText>
          </w:r>
        </w:del>
        <w:r w:rsidR="002F27D3" w:rsidRPr="00903E77">
          <w:rPr>
            <w:lang w:val="en-GB"/>
          </w:rPr>
          <w:t xml:space="preserve"> form a circle</w:t>
        </w:r>
      </w:ins>
      <w:ins w:id="97" w:author="Jacob Roundy" w:date="2015-04-01T12:37:00Z">
        <w:r>
          <w:rPr>
            <w:lang w:val="en-GB"/>
          </w:rPr>
          <w:t xml:space="preserve"> together</w:t>
        </w:r>
      </w:ins>
      <w:ins w:id="98" w:author="Jonathan Flombaum" w:date="2015-03-22T21:16:00Z">
        <w:r w:rsidR="002F27D3" w:rsidRPr="00903E77">
          <w:rPr>
            <w:lang w:val="en-GB"/>
          </w:rPr>
          <w:t>,</w:t>
        </w:r>
      </w:ins>
      <w:ins w:id="99" w:author="Jacob Roundy" w:date="2015-04-01T12:37:00Z">
        <w:r>
          <w:rPr>
            <w:lang w:val="en-GB"/>
          </w:rPr>
          <w:t xml:space="preserve"> with</w:t>
        </w:r>
      </w:ins>
      <w:ins w:id="100" w:author="Jonathan Flombaum" w:date="2015-03-22T21:16:00Z">
        <w:del w:id="101" w:author="Jacob Roundy" w:date="2015-04-01T12:37:00Z">
          <w:r w:rsidR="002F27D3" w:rsidRPr="00903E77" w:rsidDel="00A40415">
            <w:rPr>
              <w:lang w:val="en-GB"/>
            </w:rPr>
            <w:delText xml:space="preserve"> and one wants</w:delText>
          </w:r>
        </w:del>
        <w:r w:rsidR="002F27D3" w:rsidRPr="00903E77">
          <w:rPr>
            <w:lang w:val="en-GB"/>
          </w:rPr>
          <w:t xml:space="preserve"> the background </w:t>
        </w:r>
        <w:proofErr w:type="spellStart"/>
        <w:r w:rsidR="002F27D3" w:rsidRPr="00903E77">
          <w:rPr>
            <w:lang w:val="en-GB"/>
          </w:rPr>
          <w:t>color</w:t>
        </w:r>
        <w:proofErr w:type="spellEnd"/>
        <w:r w:rsidR="002F27D3" w:rsidRPr="00903E77">
          <w:rPr>
            <w:lang w:val="en-GB"/>
          </w:rPr>
          <w:t xml:space="preserve"> </w:t>
        </w:r>
      </w:ins>
      <w:ins w:id="102" w:author="Jacob Roundy" w:date="2015-04-01T12:37:00Z">
        <w:r>
          <w:rPr>
            <w:lang w:val="en-GB"/>
          </w:rPr>
          <w:t>as</w:t>
        </w:r>
      </w:ins>
      <w:ins w:id="103" w:author="Jonathan Flombaum" w:date="2015-03-22T21:16:00Z">
        <w:del w:id="104" w:author="Jacob Roundy" w:date="2015-04-01T12:37:00Z">
          <w:r w:rsidR="002F27D3" w:rsidRPr="00903E77" w:rsidDel="00A40415">
            <w:rPr>
              <w:lang w:val="en-GB"/>
            </w:rPr>
            <w:delText>to be</w:delText>
          </w:r>
        </w:del>
        <w:r w:rsidR="002F27D3" w:rsidRPr="00903E77">
          <w:rPr>
            <w:lang w:val="en-GB"/>
          </w:rPr>
          <w:t xml:space="preserve"> the </w:t>
        </w:r>
      </w:ins>
      <w:ins w:id="105" w:author="Jonathan Flombaum" w:date="2015-03-22T21:17:00Z">
        <w:r w:rsidR="00215DFF" w:rsidRPr="00903E77">
          <w:rPr>
            <w:lang w:val="en-GB"/>
          </w:rPr>
          <w:t>canter</w:t>
        </w:r>
      </w:ins>
      <w:ins w:id="106" w:author="Jonathan Flombaum" w:date="2015-03-22T21:16:00Z">
        <w:r w:rsidR="002F27D3" w:rsidRPr="00903E77">
          <w:rPr>
            <w:lang w:val="en-GB"/>
          </w:rPr>
          <w:t xml:space="preserve"> of that circle. </w:t>
        </w:r>
      </w:ins>
      <w:ins w:id="107" w:author="Jonathan Flombaum" w:date="2015-03-22T21:10:00Z">
        <w:r w:rsidR="002F27D3" w:rsidRPr="00903E77">
          <w:rPr>
            <w:lang w:val="en-GB"/>
          </w:rPr>
          <w:t>Most</w:t>
        </w:r>
      </w:ins>
      <w:r w:rsidR="00DA5FF9" w:rsidRPr="00903E77">
        <w:rPr>
          <w:lang w:val="en-GB"/>
        </w:rPr>
        <w:t xml:space="preserve"> experiments inc</w:t>
      </w:r>
      <w:r w:rsidR="003F1652" w:rsidRPr="00903E77">
        <w:rPr>
          <w:lang w:val="en-GB"/>
        </w:rPr>
        <w:t xml:space="preserve">lude 180 individual </w:t>
      </w:r>
      <w:proofErr w:type="spellStart"/>
      <w:r w:rsidR="003F1652" w:rsidRPr="00903E77">
        <w:rPr>
          <w:lang w:val="en-GB"/>
        </w:rPr>
        <w:t>colors</w:t>
      </w:r>
      <w:proofErr w:type="spellEnd"/>
      <w:r w:rsidR="00534315" w:rsidRPr="00903E77">
        <w:rPr>
          <w:lang w:val="en-GB"/>
        </w:rPr>
        <w:t>,</w:t>
      </w:r>
      <w:r w:rsidR="003F1652" w:rsidRPr="00903E77">
        <w:rPr>
          <w:lang w:val="en-GB"/>
        </w:rPr>
        <w:t xml:space="preserve"> each with the same luminance, but varying in hue (</w:t>
      </w:r>
      <w:r w:rsidR="003F1652" w:rsidRPr="00903E77">
        <w:rPr>
          <w:b/>
          <w:lang w:val="en-GB"/>
        </w:rPr>
        <w:t xml:space="preserve">Figure </w:t>
      </w:r>
      <w:ins w:id="108" w:author="Jacob Roundy" w:date="2015-04-01T14:11:00Z">
        <w:r w:rsidR="00EC716C">
          <w:rPr>
            <w:b/>
            <w:lang w:val="en-GB"/>
          </w:rPr>
          <w:t>2</w:t>
        </w:r>
      </w:ins>
      <w:del w:id="109" w:author="Jacob Roundy" w:date="2015-04-01T14:11:00Z">
        <w:r w:rsidR="003F1652" w:rsidRPr="00903E77" w:rsidDel="00EC716C">
          <w:rPr>
            <w:b/>
            <w:lang w:val="en-GB"/>
          </w:rPr>
          <w:delText>1</w:delText>
        </w:r>
      </w:del>
      <w:r w:rsidR="003F1652" w:rsidRPr="00903E77">
        <w:rPr>
          <w:lang w:val="en-GB"/>
        </w:rPr>
        <w:t>).</w:t>
      </w:r>
    </w:p>
    <w:p w14:paraId="6A331BA4" w14:textId="77777777" w:rsidR="004039A5" w:rsidRPr="00903E77" w:rsidRDefault="004039A5" w:rsidP="00D70383">
      <w:pPr>
        <w:widowControl w:val="0"/>
        <w:autoSpaceDE w:val="0"/>
        <w:autoSpaceDN w:val="0"/>
        <w:adjustRightInd w:val="0"/>
        <w:spacing w:after="0"/>
        <w:rPr>
          <w:lang w:val="en-GB"/>
        </w:rPr>
      </w:pPr>
    </w:p>
    <w:p w14:paraId="4B0A1410" w14:textId="071D09AB" w:rsidR="0016289E" w:rsidRPr="00903E77" w:rsidDel="0016289E" w:rsidRDefault="00B33483" w:rsidP="00E11D58">
      <w:pPr>
        <w:pStyle w:val="ListParagraph"/>
        <w:widowControl w:val="0"/>
        <w:numPr>
          <w:ilvl w:val="0"/>
          <w:numId w:val="1"/>
        </w:numPr>
        <w:autoSpaceDE w:val="0"/>
        <w:autoSpaceDN w:val="0"/>
        <w:adjustRightInd w:val="0"/>
        <w:spacing w:after="0"/>
        <w:rPr>
          <w:del w:id="110" w:author="Jacob Roundy" w:date="2015-04-01T11:55:00Z"/>
          <w:lang w:val="en-GB"/>
        </w:rPr>
      </w:pPr>
      <w:r w:rsidRPr="00903E77">
        <w:rPr>
          <w:lang w:val="en-GB"/>
        </w:rPr>
        <w:t>Procedure</w:t>
      </w:r>
      <w:r w:rsidR="0016289E" w:rsidRPr="00903E77">
        <w:rPr>
          <w:lang w:val="en-GB"/>
        </w:rPr>
        <w:t>.</w:t>
      </w:r>
      <w:r w:rsidR="00B33786">
        <w:rPr>
          <w:lang w:val="en-GB"/>
        </w:rPr>
        <w:t xml:space="preserve"> </w:t>
      </w:r>
    </w:p>
    <w:p w14:paraId="3DFA6468" w14:textId="77777777" w:rsidR="002575A2" w:rsidRPr="00AE0B33" w:rsidDel="0016289E" w:rsidRDefault="002575A2" w:rsidP="00AE0B33">
      <w:pPr>
        <w:pStyle w:val="ListParagraph"/>
        <w:widowControl w:val="0"/>
        <w:numPr>
          <w:ilvl w:val="0"/>
          <w:numId w:val="1"/>
        </w:numPr>
        <w:autoSpaceDE w:val="0"/>
        <w:autoSpaceDN w:val="0"/>
        <w:adjustRightInd w:val="0"/>
        <w:spacing w:after="0"/>
        <w:rPr>
          <w:del w:id="111" w:author="Jacob Roundy" w:date="2015-04-01T11:55:00Z"/>
          <w:b/>
          <w:lang w:val="en-GB"/>
        </w:rPr>
      </w:pPr>
    </w:p>
    <w:p w14:paraId="7566B902" w14:textId="1ACADF59" w:rsidR="00CF2777" w:rsidRDefault="002575A2" w:rsidP="00AE0B33">
      <w:pPr>
        <w:pStyle w:val="ListParagraph"/>
        <w:widowControl w:val="0"/>
        <w:numPr>
          <w:ilvl w:val="0"/>
          <w:numId w:val="1"/>
        </w:numPr>
        <w:autoSpaceDE w:val="0"/>
        <w:autoSpaceDN w:val="0"/>
        <w:adjustRightInd w:val="0"/>
        <w:spacing w:after="0"/>
        <w:rPr>
          <w:lang w:val="en-GB"/>
        </w:rPr>
      </w:pPr>
      <w:del w:id="112" w:author="Jacob Roundy" w:date="2015-04-01T11:55:00Z">
        <w:r w:rsidRPr="00903E77" w:rsidDel="0016289E">
          <w:rPr>
            <w:lang w:val="en-GB"/>
          </w:rPr>
          <w:tab/>
          <w:delText>2</w:delText>
        </w:r>
      </w:del>
      <w:del w:id="113" w:author="Jacob Roundy" w:date="2015-04-01T11:49:00Z">
        <w:r w:rsidRPr="00903E77" w:rsidDel="0016289E">
          <w:rPr>
            <w:lang w:val="en-GB"/>
          </w:rPr>
          <w:delText>.1</w:delText>
        </w:r>
        <w:r w:rsidR="00373745" w:rsidRPr="00903E77" w:rsidDel="0016289E">
          <w:rPr>
            <w:lang w:val="en-GB"/>
          </w:rPr>
          <w:delText>.</w:delText>
        </w:r>
        <w:r w:rsidR="00373745" w:rsidRPr="00903E77" w:rsidDel="0016289E">
          <w:rPr>
            <w:lang w:val="en-GB"/>
          </w:rPr>
          <w:tab/>
        </w:r>
      </w:del>
      <w:commentRangeStart w:id="114"/>
      <w:del w:id="115" w:author="Jacob Roundy" w:date="2015-04-01T12:41:00Z">
        <w:r w:rsidR="009B7555" w:rsidRPr="00903E77" w:rsidDel="00B33786">
          <w:rPr>
            <w:lang w:val="en-GB"/>
          </w:rPr>
          <w:delText>Each experimental trial includes three parts</w:delText>
        </w:r>
        <w:r w:rsidR="004F06C5" w:rsidRPr="00903E77" w:rsidDel="00B33786">
          <w:rPr>
            <w:lang w:val="en-GB"/>
          </w:rPr>
          <w:delText xml:space="preserve"> (</w:delText>
        </w:r>
        <w:r w:rsidR="004F06C5" w:rsidRPr="00AE0B33" w:rsidDel="00B33786">
          <w:rPr>
            <w:b/>
            <w:lang w:val="en-GB"/>
          </w:rPr>
          <w:delText>Figure 2</w:delText>
        </w:r>
        <w:r w:rsidR="004F06C5" w:rsidRPr="00903E77" w:rsidDel="00B33786">
          <w:rPr>
            <w:lang w:val="en-GB"/>
          </w:rPr>
          <w:delText>)</w:delText>
        </w:r>
        <w:r w:rsidR="009B7555" w:rsidRPr="00903E77" w:rsidDel="00B33786">
          <w:rPr>
            <w:lang w:val="en-GB"/>
          </w:rPr>
          <w:delText>:</w:delText>
        </w:r>
      </w:del>
      <w:commentRangeEnd w:id="114"/>
      <w:r w:rsidR="00010B50">
        <w:rPr>
          <w:rStyle w:val="CommentReference"/>
        </w:rPr>
        <w:commentReference w:id="114"/>
      </w:r>
    </w:p>
    <w:p w14:paraId="73E7211C" w14:textId="77777777" w:rsidR="00186859" w:rsidRPr="00AE0B33" w:rsidRDefault="00186859" w:rsidP="00AE0B33">
      <w:pPr>
        <w:pStyle w:val="ListParagraph"/>
        <w:widowControl w:val="0"/>
        <w:autoSpaceDE w:val="0"/>
        <w:autoSpaceDN w:val="0"/>
        <w:adjustRightInd w:val="0"/>
        <w:spacing w:after="0"/>
        <w:rPr>
          <w:lang w:val="en-GB"/>
        </w:rPr>
      </w:pPr>
    </w:p>
    <w:p w14:paraId="2CB4C7C9" w14:textId="1AF0D6DE" w:rsidR="003D4777" w:rsidRPr="00AE0B33" w:rsidRDefault="003D4777" w:rsidP="00AE0B33">
      <w:pPr>
        <w:pStyle w:val="ListParagraph"/>
        <w:widowControl w:val="0"/>
        <w:numPr>
          <w:ilvl w:val="1"/>
          <w:numId w:val="1"/>
        </w:numPr>
        <w:autoSpaceDE w:val="0"/>
        <w:autoSpaceDN w:val="0"/>
        <w:adjustRightInd w:val="0"/>
        <w:spacing w:after="0"/>
        <w:rPr>
          <w:lang w:val="en-GB"/>
        </w:rPr>
      </w:pPr>
      <w:r>
        <w:rPr>
          <w:lang w:val="en-GB"/>
        </w:rPr>
        <w:t>Before beginning, instruct t</w:t>
      </w:r>
      <w:r w:rsidRPr="00903E77">
        <w:rPr>
          <w:lang w:val="en-GB"/>
        </w:rPr>
        <w:t>he participant</w:t>
      </w:r>
      <w:r>
        <w:rPr>
          <w:lang w:val="en-GB"/>
        </w:rPr>
        <w:t xml:space="preserve"> </w:t>
      </w:r>
      <w:r w:rsidRPr="00903E77">
        <w:rPr>
          <w:lang w:val="en-GB"/>
        </w:rPr>
        <w:t xml:space="preserve">to remember the stimuli and their </w:t>
      </w:r>
      <w:proofErr w:type="spellStart"/>
      <w:r w:rsidRPr="00903E77">
        <w:rPr>
          <w:lang w:val="en-GB"/>
        </w:rPr>
        <w:t>colors</w:t>
      </w:r>
      <w:proofErr w:type="spellEnd"/>
      <w:r w:rsidRPr="00903E77">
        <w:rPr>
          <w:lang w:val="en-GB"/>
        </w:rPr>
        <w:t>.</w:t>
      </w:r>
      <w:r>
        <w:rPr>
          <w:lang w:val="en-GB"/>
        </w:rPr>
        <w:t xml:space="preserve"> </w:t>
      </w:r>
      <w:del w:id="116" w:author="Jacob Roundy" w:date="2015-04-01T12:54:00Z">
        <w:r w:rsidR="0016289E" w:rsidRPr="00E11D58" w:rsidDel="003D4777">
          <w:rPr>
            <w:lang w:val="en-GB"/>
          </w:rPr>
          <w:delText xml:space="preserve">Program the experiment to do the following: </w:delText>
        </w:r>
      </w:del>
      <w:r w:rsidR="0016289E" w:rsidRPr="00E11D58">
        <w:rPr>
          <w:lang w:val="en-GB"/>
        </w:rPr>
        <w:t xml:space="preserve">On each trial, </w:t>
      </w:r>
      <w:ins w:id="117" w:author="Jacob Roundy" w:date="2015-04-01T12:54:00Z">
        <w:r w:rsidRPr="008D3127">
          <w:rPr>
            <w:lang w:val="en-GB"/>
          </w:rPr>
          <w:t xml:space="preserve">show </w:t>
        </w:r>
      </w:ins>
      <w:r w:rsidR="0016289E" w:rsidRPr="008D3127">
        <w:rPr>
          <w:lang w:val="en-GB"/>
        </w:rPr>
        <w:t xml:space="preserve">one to </w:t>
      </w:r>
      <w:r w:rsidR="0016289E" w:rsidRPr="00AE0B33">
        <w:rPr>
          <w:lang w:val="en-GB"/>
        </w:rPr>
        <w:t xml:space="preserve">eight of the 180 </w:t>
      </w:r>
      <w:proofErr w:type="spellStart"/>
      <w:r w:rsidR="0016289E" w:rsidRPr="00AE0B33">
        <w:rPr>
          <w:lang w:val="en-GB"/>
        </w:rPr>
        <w:t>colors</w:t>
      </w:r>
      <w:proofErr w:type="spellEnd"/>
      <w:del w:id="118" w:author="Jacob Roundy" w:date="2015-04-01T12:54:00Z">
        <w:r w:rsidR="0016289E" w:rsidRPr="00AE0B33" w:rsidDel="003D4777">
          <w:rPr>
            <w:lang w:val="en-GB"/>
          </w:rPr>
          <w:delText xml:space="preserve"> should be shown </w:delText>
        </w:r>
      </w:del>
      <w:ins w:id="119" w:author="Jacob Roundy" w:date="2015-04-01T12:54:00Z">
        <w:r w:rsidRPr="00AE0B33">
          <w:rPr>
            <w:lang w:val="en-GB"/>
          </w:rPr>
          <w:t xml:space="preserve"> </w:t>
        </w:r>
      </w:ins>
      <w:r w:rsidR="0016289E" w:rsidRPr="00AE0B33">
        <w:rPr>
          <w:lang w:val="en-GB"/>
        </w:rPr>
        <w:t xml:space="preserve">in the display for 500 </w:t>
      </w:r>
      <w:proofErr w:type="spellStart"/>
      <w:r w:rsidR="0016289E" w:rsidRPr="00AE0B33">
        <w:rPr>
          <w:lang w:val="en-GB"/>
        </w:rPr>
        <w:t>ms</w:t>
      </w:r>
      <w:proofErr w:type="spellEnd"/>
      <w:r w:rsidR="0016289E" w:rsidRPr="00AE0B33">
        <w:rPr>
          <w:lang w:val="en-GB"/>
        </w:rPr>
        <w:t>.</w:t>
      </w:r>
    </w:p>
    <w:p w14:paraId="650A99DE" w14:textId="77777777" w:rsidR="003D4777" w:rsidRDefault="003D4777" w:rsidP="00AE0B33">
      <w:pPr>
        <w:pStyle w:val="ListParagraph"/>
        <w:widowControl w:val="0"/>
        <w:autoSpaceDE w:val="0"/>
        <w:autoSpaceDN w:val="0"/>
        <w:adjustRightInd w:val="0"/>
        <w:spacing w:after="0"/>
        <w:ind w:left="1440"/>
        <w:rPr>
          <w:lang w:val="en-GB"/>
        </w:rPr>
      </w:pPr>
    </w:p>
    <w:p w14:paraId="6B8AEECF" w14:textId="245B349F" w:rsidR="003D4777" w:rsidRDefault="0016289E" w:rsidP="00AE0B33">
      <w:pPr>
        <w:pStyle w:val="ListParagraph"/>
        <w:widowControl w:val="0"/>
        <w:numPr>
          <w:ilvl w:val="2"/>
          <w:numId w:val="1"/>
        </w:numPr>
        <w:autoSpaceDE w:val="0"/>
        <w:autoSpaceDN w:val="0"/>
        <w:adjustRightInd w:val="0"/>
        <w:spacing w:after="0"/>
        <w:rPr>
          <w:lang w:val="en-GB"/>
        </w:rPr>
      </w:pPr>
      <w:r w:rsidRPr="00903E77">
        <w:rPr>
          <w:lang w:val="en-GB"/>
        </w:rPr>
        <w:t xml:space="preserve">Pick the </w:t>
      </w:r>
      <w:proofErr w:type="spellStart"/>
      <w:r w:rsidRPr="00903E77">
        <w:rPr>
          <w:lang w:val="en-GB"/>
        </w:rPr>
        <w:t>colors</w:t>
      </w:r>
      <w:proofErr w:type="spellEnd"/>
      <w:r w:rsidRPr="00903E77">
        <w:rPr>
          <w:lang w:val="en-GB"/>
        </w:rPr>
        <w:t xml:space="preserve"> on each trial randomly, and render </w:t>
      </w:r>
      <w:ins w:id="120" w:author="Jacob Roundy" w:date="2015-04-01T12:54:00Z">
        <w:r w:rsidR="003D4777">
          <w:rPr>
            <w:lang w:val="en-GB"/>
          </w:rPr>
          <w:t xml:space="preserve">each of </w:t>
        </w:r>
      </w:ins>
      <w:r w:rsidRPr="00903E77">
        <w:rPr>
          <w:lang w:val="en-GB"/>
        </w:rPr>
        <w:t xml:space="preserve">the </w:t>
      </w:r>
      <w:proofErr w:type="spellStart"/>
      <w:r w:rsidRPr="00903E77">
        <w:rPr>
          <w:lang w:val="en-GB"/>
        </w:rPr>
        <w:t>colors</w:t>
      </w:r>
      <w:proofErr w:type="spellEnd"/>
      <w:del w:id="121" w:author="Jacob Roundy" w:date="2015-04-01T12:54:00Z">
        <w:r w:rsidRPr="00903E77" w:rsidDel="003D4777">
          <w:rPr>
            <w:lang w:val="en-GB"/>
          </w:rPr>
          <w:delText xml:space="preserve"> each</w:delText>
        </w:r>
      </w:del>
      <w:r w:rsidRPr="00903E77">
        <w:rPr>
          <w:lang w:val="en-GB"/>
        </w:rPr>
        <w:t xml:space="preserve"> in a small square</w:t>
      </w:r>
      <w:ins w:id="122" w:author="Jacob Roundy" w:date="2015-04-01T12:55:00Z">
        <w:r w:rsidR="003D4777">
          <w:rPr>
            <w:lang w:val="en-GB"/>
          </w:rPr>
          <w:t>,</w:t>
        </w:r>
      </w:ins>
      <w:r w:rsidRPr="00903E77">
        <w:rPr>
          <w:lang w:val="en-GB"/>
        </w:rPr>
        <w:t xml:space="preserve"> occupying about one degree of visual angle. These squares are the sample stimuli. </w:t>
      </w:r>
    </w:p>
    <w:p w14:paraId="193DDD7D" w14:textId="429FA472" w:rsidR="00CF2777" w:rsidRPr="00903E77" w:rsidRDefault="00CF2777" w:rsidP="00AE0B33">
      <w:pPr>
        <w:pStyle w:val="ListParagraph"/>
        <w:widowControl w:val="0"/>
        <w:autoSpaceDE w:val="0"/>
        <w:autoSpaceDN w:val="0"/>
        <w:adjustRightInd w:val="0"/>
        <w:spacing w:after="0"/>
        <w:ind w:left="2160"/>
        <w:rPr>
          <w:lang w:val="en-GB"/>
        </w:rPr>
      </w:pPr>
    </w:p>
    <w:p w14:paraId="50D45D2C" w14:textId="6E288197" w:rsidR="0016289E" w:rsidRDefault="003D4777" w:rsidP="00AE0B33">
      <w:pPr>
        <w:pStyle w:val="ListParagraph"/>
        <w:widowControl w:val="0"/>
        <w:numPr>
          <w:ilvl w:val="2"/>
          <w:numId w:val="1"/>
        </w:numPr>
        <w:autoSpaceDE w:val="0"/>
        <w:autoSpaceDN w:val="0"/>
        <w:adjustRightInd w:val="0"/>
        <w:spacing w:after="0"/>
        <w:rPr>
          <w:lang w:val="en-GB"/>
        </w:rPr>
      </w:pPr>
      <w:r>
        <w:rPr>
          <w:lang w:val="en-GB"/>
        </w:rPr>
        <w:t>Make sure each trial has</w:t>
      </w:r>
      <w:r w:rsidR="0016289E" w:rsidRPr="00903E77">
        <w:rPr>
          <w:lang w:val="en-GB"/>
        </w:rPr>
        <w:t xml:space="preserve"> one to eight</w:t>
      </w:r>
      <w:r>
        <w:rPr>
          <w:lang w:val="en-GB"/>
        </w:rPr>
        <w:t xml:space="preserve"> squares. Overall, the experiment</w:t>
      </w:r>
      <w:r w:rsidR="0016289E" w:rsidRPr="00903E77">
        <w:rPr>
          <w:lang w:val="en-GB"/>
        </w:rPr>
        <w:t xml:space="preserve"> should have 60 trials</w:t>
      </w:r>
      <w:r>
        <w:rPr>
          <w:lang w:val="en-GB"/>
        </w:rPr>
        <w:t>,</w:t>
      </w:r>
      <w:r w:rsidR="0016289E" w:rsidRPr="00903E77">
        <w:rPr>
          <w:lang w:val="en-GB"/>
        </w:rPr>
        <w:t xml:space="preserve"> each wit</w:t>
      </w:r>
      <w:r>
        <w:rPr>
          <w:lang w:val="en-GB"/>
        </w:rPr>
        <w:t>h 1, 2, 3, 4, 5, 6, 7, and 8</w:t>
      </w:r>
      <w:r w:rsidR="0016289E" w:rsidRPr="00903E77">
        <w:rPr>
          <w:lang w:val="en-GB"/>
        </w:rPr>
        <w:t xml:space="preserve"> sample squares. This makes a total of 480 trials.</w:t>
      </w:r>
    </w:p>
    <w:p w14:paraId="7B332169" w14:textId="77777777" w:rsidR="00750888" w:rsidRPr="00E11D58" w:rsidRDefault="00750888" w:rsidP="00AE0B33">
      <w:pPr>
        <w:pStyle w:val="ListParagraph"/>
        <w:rPr>
          <w:lang w:val="en-GB"/>
        </w:rPr>
      </w:pPr>
    </w:p>
    <w:p w14:paraId="69A89368" w14:textId="77777777" w:rsidR="00750888" w:rsidRPr="00750888" w:rsidRDefault="00750888" w:rsidP="00750888">
      <w:pPr>
        <w:pStyle w:val="ListParagraph"/>
        <w:widowControl w:val="0"/>
        <w:numPr>
          <w:ilvl w:val="2"/>
          <w:numId w:val="1"/>
        </w:numPr>
        <w:autoSpaceDE w:val="0"/>
        <w:autoSpaceDN w:val="0"/>
        <w:adjustRightInd w:val="0"/>
        <w:spacing w:after="0"/>
        <w:rPr>
          <w:lang w:val="en-GB"/>
        </w:rPr>
      </w:pPr>
      <w:r w:rsidRPr="00750888">
        <w:rPr>
          <w:lang w:val="en-GB"/>
        </w:rPr>
        <w:lastRenderedPageBreak/>
        <w:t>In addition to the 480 experimental trials, start the experiment with 10 practice trials. The first 5 should have only 1-2 sample items to get the participant acclimated.</w:t>
      </w:r>
    </w:p>
    <w:p w14:paraId="032BDD38" w14:textId="77777777" w:rsidR="00750888" w:rsidRPr="00E11D58" w:rsidRDefault="00750888" w:rsidP="00AE0B33">
      <w:pPr>
        <w:widowControl w:val="0"/>
        <w:autoSpaceDE w:val="0"/>
        <w:autoSpaceDN w:val="0"/>
        <w:adjustRightInd w:val="0"/>
        <w:spacing w:after="0"/>
        <w:ind w:left="1440"/>
        <w:rPr>
          <w:lang w:val="en-GB"/>
        </w:rPr>
      </w:pPr>
    </w:p>
    <w:p w14:paraId="512B0A33" w14:textId="3A5CEB8D" w:rsidR="00750888" w:rsidRPr="00E11D58" w:rsidRDefault="00750888" w:rsidP="00AE0B33">
      <w:pPr>
        <w:pStyle w:val="ListParagraph"/>
        <w:widowControl w:val="0"/>
        <w:numPr>
          <w:ilvl w:val="3"/>
          <w:numId w:val="1"/>
        </w:numPr>
        <w:autoSpaceDE w:val="0"/>
        <w:autoSpaceDN w:val="0"/>
        <w:adjustRightInd w:val="0"/>
        <w:spacing w:after="0"/>
        <w:ind w:left="3060" w:hanging="810"/>
        <w:rPr>
          <w:lang w:val="en-GB"/>
        </w:rPr>
      </w:pPr>
      <w:r w:rsidRPr="00750888">
        <w:rPr>
          <w:lang w:val="en-GB"/>
        </w:rPr>
        <w:t xml:space="preserve">At the start of the experiment, explain the instructions to the participant as follows: “In this experiment, we want to study how precisely people remember </w:t>
      </w:r>
      <w:proofErr w:type="spellStart"/>
      <w:r w:rsidRPr="00750888">
        <w:rPr>
          <w:lang w:val="en-GB"/>
        </w:rPr>
        <w:t>colors</w:t>
      </w:r>
      <w:proofErr w:type="spellEnd"/>
      <w:r w:rsidRPr="00750888">
        <w:rPr>
          <w:lang w:val="en-GB"/>
        </w:rPr>
        <w:t xml:space="preserve">. On each trial, you will see a number of squares presented simultaneously in different </w:t>
      </w:r>
      <w:proofErr w:type="spellStart"/>
      <w:r w:rsidRPr="00750888">
        <w:rPr>
          <w:lang w:val="en-GB"/>
        </w:rPr>
        <w:t>colors</w:t>
      </w:r>
      <w:proofErr w:type="spellEnd"/>
      <w:r w:rsidRPr="00750888">
        <w:rPr>
          <w:lang w:val="en-GB"/>
        </w:rPr>
        <w:t xml:space="preserve">. Your job is to try to remember the </w:t>
      </w:r>
      <w:proofErr w:type="spellStart"/>
      <w:r w:rsidRPr="00750888">
        <w:rPr>
          <w:lang w:val="en-GB"/>
        </w:rPr>
        <w:t>color</w:t>
      </w:r>
      <w:proofErr w:type="spellEnd"/>
      <w:r w:rsidRPr="00750888">
        <w:rPr>
          <w:lang w:val="en-GB"/>
        </w:rPr>
        <w:t xml:space="preserve"> of each square as precisely as you can. After about half a second, the squares will disappear. Keep them in mind. Then, the positions of one of the squares will be probed, and your job is to report the </w:t>
      </w:r>
      <w:proofErr w:type="spellStart"/>
      <w:r w:rsidRPr="00750888">
        <w:rPr>
          <w:lang w:val="en-GB"/>
        </w:rPr>
        <w:t>color</w:t>
      </w:r>
      <w:proofErr w:type="spellEnd"/>
      <w:r w:rsidRPr="00750888">
        <w:rPr>
          <w:lang w:val="en-GB"/>
        </w:rPr>
        <w:t xml:space="preserve"> of the square that was just in that position on a </w:t>
      </w:r>
      <w:proofErr w:type="spellStart"/>
      <w:r w:rsidRPr="00750888">
        <w:rPr>
          <w:lang w:val="en-GB"/>
        </w:rPr>
        <w:t>color</w:t>
      </w:r>
      <w:proofErr w:type="spellEnd"/>
      <w:r w:rsidRPr="00750888">
        <w:rPr>
          <w:lang w:val="en-GB"/>
        </w:rPr>
        <w:t xml:space="preserve"> wheel. We’ll do 10 practice trials to get you used to everything. Feel free to ask questions, if you have any. Do your best, and if you feel uncertain, just guess.”</w:t>
      </w:r>
    </w:p>
    <w:p w14:paraId="5063A1AA" w14:textId="77777777" w:rsidR="00CF2777" w:rsidRPr="00903E77" w:rsidRDefault="00CF2777" w:rsidP="00AE0B33">
      <w:pPr>
        <w:pStyle w:val="ListParagraph"/>
        <w:widowControl w:val="0"/>
        <w:autoSpaceDE w:val="0"/>
        <w:autoSpaceDN w:val="0"/>
        <w:adjustRightInd w:val="0"/>
        <w:spacing w:after="0"/>
        <w:ind w:left="1440"/>
        <w:rPr>
          <w:lang w:val="en-GB"/>
        </w:rPr>
      </w:pPr>
    </w:p>
    <w:p w14:paraId="2F4909CD" w14:textId="0C756EA1" w:rsidR="0016289E" w:rsidRPr="00903E77" w:rsidRDefault="0016289E" w:rsidP="00AE0B33">
      <w:pPr>
        <w:pStyle w:val="ListParagraph"/>
        <w:widowControl w:val="0"/>
        <w:numPr>
          <w:ilvl w:val="1"/>
          <w:numId w:val="1"/>
        </w:numPr>
        <w:autoSpaceDE w:val="0"/>
        <w:autoSpaceDN w:val="0"/>
        <w:adjustRightInd w:val="0"/>
        <w:spacing w:after="0"/>
        <w:rPr>
          <w:lang w:val="en-GB"/>
        </w:rPr>
      </w:pPr>
      <w:r w:rsidRPr="00903E77">
        <w:rPr>
          <w:lang w:val="en-GB"/>
        </w:rPr>
        <w:t xml:space="preserve">After the sample squares disappear, present an empty display for 900 </w:t>
      </w:r>
      <w:proofErr w:type="spellStart"/>
      <w:r w:rsidRPr="00903E77">
        <w:rPr>
          <w:lang w:val="en-GB"/>
        </w:rPr>
        <w:t>ms</w:t>
      </w:r>
      <w:proofErr w:type="spellEnd"/>
      <w:r w:rsidRPr="00903E77">
        <w:rPr>
          <w:lang w:val="en-GB"/>
        </w:rPr>
        <w:t>.</w:t>
      </w:r>
      <w:r w:rsidR="003A72E8">
        <w:rPr>
          <w:lang w:val="en-GB"/>
        </w:rPr>
        <w:t xml:space="preserve"> </w:t>
      </w:r>
      <w:proofErr w:type="gramStart"/>
      <w:r w:rsidRPr="00903E77">
        <w:rPr>
          <w:lang w:val="en-GB"/>
        </w:rPr>
        <w:t>This</w:t>
      </w:r>
      <w:proofErr w:type="gramEnd"/>
      <w:r w:rsidRPr="00903E77">
        <w:rPr>
          <w:lang w:val="en-GB"/>
        </w:rPr>
        <w:t xml:space="preserve"> is the delay period, during which the participant need</w:t>
      </w:r>
      <w:r w:rsidR="003A72E8">
        <w:rPr>
          <w:lang w:val="en-GB"/>
        </w:rPr>
        <w:t>s</w:t>
      </w:r>
      <w:r w:rsidRPr="00903E77">
        <w:rPr>
          <w:lang w:val="en-GB"/>
        </w:rPr>
        <w:t xml:space="preserve"> to maintain their memory for sample items just seen, since they are no longer present in the display.</w:t>
      </w:r>
    </w:p>
    <w:p w14:paraId="190ADA41" w14:textId="77777777" w:rsidR="00CF2777" w:rsidRPr="00903E77" w:rsidRDefault="00CF2777" w:rsidP="00010B50">
      <w:pPr>
        <w:pStyle w:val="ListParagraph"/>
        <w:widowControl w:val="0"/>
        <w:autoSpaceDE w:val="0"/>
        <w:autoSpaceDN w:val="0"/>
        <w:adjustRightInd w:val="0"/>
        <w:spacing w:after="0"/>
        <w:ind w:left="1440"/>
        <w:rPr>
          <w:lang w:val="en-GB"/>
        </w:rPr>
      </w:pPr>
    </w:p>
    <w:p w14:paraId="552555A7" w14:textId="77777777" w:rsidR="00C316FD" w:rsidRDefault="00C316FD" w:rsidP="00010B50">
      <w:pPr>
        <w:pStyle w:val="ListParagraph"/>
        <w:widowControl w:val="0"/>
        <w:numPr>
          <w:ilvl w:val="1"/>
          <w:numId w:val="1"/>
        </w:numPr>
        <w:autoSpaceDE w:val="0"/>
        <w:autoSpaceDN w:val="0"/>
        <w:adjustRightInd w:val="0"/>
        <w:spacing w:after="0"/>
        <w:rPr>
          <w:lang w:val="en-GB"/>
        </w:rPr>
      </w:pPr>
      <w:r>
        <w:rPr>
          <w:lang w:val="en-GB"/>
        </w:rPr>
        <w:t>The delay period is followed by the test:</w:t>
      </w:r>
      <w:r w:rsidR="0016289E" w:rsidRPr="00903E77">
        <w:rPr>
          <w:lang w:val="en-GB"/>
        </w:rPr>
        <w:t xml:space="preserve"> </w:t>
      </w:r>
      <w:r>
        <w:rPr>
          <w:lang w:val="en-GB"/>
        </w:rPr>
        <w:t xml:space="preserve">start by </w:t>
      </w:r>
      <w:r w:rsidR="0016289E" w:rsidRPr="00903E77">
        <w:rPr>
          <w:lang w:val="en-GB"/>
        </w:rPr>
        <w:t>randomly select</w:t>
      </w:r>
      <w:r>
        <w:rPr>
          <w:lang w:val="en-GB"/>
        </w:rPr>
        <w:t>ing</w:t>
      </w:r>
      <w:r w:rsidR="0016289E" w:rsidRPr="00903E77">
        <w:rPr>
          <w:lang w:val="en-GB"/>
        </w:rPr>
        <w:t xml:space="preserve"> one of the items from the sample display. </w:t>
      </w:r>
    </w:p>
    <w:p w14:paraId="6D10BFF0" w14:textId="77777777" w:rsidR="00C316FD" w:rsidRPr="00E11D58" w:rsidRDefault="00C316FD" w:rsidP="00010B50">
      <w:pPr>
        <w:pStyle w:val="ListParagraph"/>
        <w:rPr>
          <w:lang w:val="en-GB"/>
        </w:rPr>
      </w:pPr>
    </w:p>
    <w:p w14:paraId="2C2672D0" w14:textId="77777777" w:rsidR="00C316FD" w:rsidRDefault="0016289E" w:rsidP="00010B50">
      <w:pPr>
        <w:pStyle w:val="ListParagraph"/>
        <w:widowControl w:val="0"/>
        <w:numPr>
          <w:ilvl w:val="1"/>
          <w:numId w:val="1"/>
        </w:numPr>
        <w:autoSpaceDE w:val="0"/>
        <w:autoSpaceDN w:val="0"/>
        <w:adjustRightInd w:val="0"/>
        <w:spacing w:after="0"/>
        <w:rPr>
          <w:lang w:val="en-GB"/>
        </w:rPr>
      </w:pPr>
      <w:r w:rsidRPr="00903E77">
        <w:rPr>
          <w:lang w:val="en-GB"/>
        </w:rPr>
        <w:t xml:space="preserve">In the place where it was originally, draw a black square outline. This is the probe. It tells the participant which item to recall from memory. </w:t>
      </w:r>
    </w:p>
    <w:p w14:paraId="1CB5F9A7" w14:textId="77777777" w:rsidR="00C316FD" w:rsidRPr="00E11D58" w:rsidRDefault="00C316FD" w:rsidP="00010B50">
      <w:pPr>
        <w:pStyle w:val="ListParagraph"/>
        <w:rPr>
          <w:lang w:val="en-GB"/>
        </w:rPr>
      </w:pPr>
    </w:p>
    <w:p w14:paraId="04D98F4C" w14:textId="77777777" w:rsidR="00C316FD" w:rsidRDefault="0016289E" w:rsidP="00010B50">
      <w:pPr>
        <w:pStyle w:val="ListParagraph"/>
        <w:widowControl w:val="0"/>
        <w:numPr>
          <w:ilvl w:val="1"/>
          <w:numId w:val="1"/>
        </w:numPr>
        <w:autoSpaceDE w:val="0"/>
        <w:autoSpaceDN w:val="0"/>
        <w:adjustRightInd w:val="0"/>
        <w:spacing w:after="0"/>
        <w:rPr>
          <w:lang w:val="en-GB"/>
        </w:rPr>
      </w:pPr>
      <w:r w:rsidRPr="00903E77">
        <w:rPr>
          <w:lang w:val="en-GB"/>
        </w:rPr>
        <w:t xml:space="preserve">Along with the probe, present the </w:t>
      </w:r>
      <w:proofErr w:type="spellStart"/>
      <w:r w:rsidRPr="00903E77">
        <w:rPr>
          <w:lang w:val="en-GB"/>
        </w:rPr>
        <w:t>color</w:t>
      </w:r>
      <w:proofErr w:type="spellEnd"/>
      <w:r w:rsidRPr="00903E77">
        <w:rPr>
          <w:lang w:val="en-GB"/>
        </w:rPr>
        <w:t xml:space="preserve"> ring that </w:t>
      </w:r>
      <w:r w:rsidR="00C316FD">
        <w:rPr>
          <w:lang w:val="en-GB"/>
        </w:rPr>
        <w:t xml:space="preserve">the </w:t>
      </w:r>
      <w:proofErr w:type="spellStart"/>
      <w:r w:rsidRPr="00903E77">
        <w:rPr>
          <w:lang w:val="en-GB"/>
        </w:rPr>
        <w:t>colors</w:t>
      </w:r>
      <w:proofErr w:type="spellEnd"/>
      <w:r w:rsidRPr="00903E77">
        <w:rPr>
          <w:lang w:val="en-GB"/>
        </w:rPr>
        <w:t xml:space="preserve"> were selected from. </w:t>
      </w:r>
    </w:p>
    <w:p w14:paraId="26790A54" w14:textId="77777777" w:rsidR="00C316FD" w:rsidRPr="00E11D58" w:rsidRDefault="00C316FD" w:rsidP="00010B50">
      <w:pPr>
        <w:pStyle w:val="ListParagraph"/>
        <w:rPr>
          <w:lang w:val="en-GB"/>
        </w:rPr>
      </w:pPr>
    </w:p>
    <w:p w14:paraId="546335C6" w14:textId="0561BE2D" w:rsidR="0016289E" w:rsidRPr="00903E77" w:rsidRDefault="00C316FD" w:rsidP="00010B50">
      <w:pPr>
        <w:pStyle w:val="ListParagraph"/>
        <w:widowControl w:val="0"/>
        <w:numPr>
          <w:ilvl w:val="1"/>
          <w:numId w:val="1"/>
        </w:numPr>
        <w:autoSpaceDE w:val="0"/>
        <w:autoSpaceDN w:val="0"/>
        <w:adjustRightInd w:val="0"/>
        <w:spacing w:after="0"/>
        <w:rPr>
          <w:lang w:val="en-GB"/>
        </w:rPr>
      </w:pPr>
      <w:r>
        <w:rPr>
          <w:lang w:val="en-GB"/>
        </w:rPr>
        <w:t>Instruct the</w:t>
      </w:r>
      <w:r w:rsidR="0016289E" w:rsidRPr="00903E77">
        <w:rPr>
          <w:lang w:val="en-GB"/>
        </w:rPr>
        <w:t xml:space="preserve"> participant</w:t>
      </w:r>
      <w:r>
        <w:rPr>
          <w:lang w:val="en-GB"/>
        </w:rPr>
        <w:t xml:space="preserve"> to click on the ring as close to</w:t>
      </w:r>
      <w:r w:rsidR="0016289E" w:rsidRPr="00903E77">
        <w:rPr>
          <w:lang w:val="en-GB"/>
        </w:rPr>
        <w:t xml:space="preserve"> the </w:t>
      </w:r>
      <w:proofErr w:type="spellStart"/>
      <w:r w:rsidR="0016289E" w:rsidRPr="00903E77">
        <w:rPr>
          <w:lang w:val="en-GB"/>
        </w:rPr>
        <w:t>color</w:t>
      </w:r>
      <w:proofErr w:type="spellEnd"/>
      <w:r w:rsidR="0016289E" w:rsidRPr="00903E77">
        <w:rPr>
          <w:lang w:val="en-GB"/>
        </w:rPr>
        <w:t xml:space="preserve"> </w:t>
      </w:r>
      <w:r>
        <w:rPr>
          <w:lang w:val="en-GB"/>
        </w:rPr>
        <w:t xml:space="preserve">as </w:t>
      </w:r>
      <w:r w:rsidR="0016289E" w:rsidRPr="00903E77">
        <w:rPr>
          <w:lang w:val="en-GB"/>
        </w:rPr>
        <w:t xml:space="preserve">they </w:t>
      </w:r>
      <w:r>
        <w:rPr>
          <w:lang w:val="en-GB"/>
        </w:rPr>
        <w:t xml:space="preserve">can </w:t>
      </w:r>
      <w:r w:rsidR="0016289E" w:rsidRPr="00903E77">
        <w:rPr>
          <w:lang w:val="en-GB"/>
        </w:rPr>
        <w:t>remember for the probed sample item.</w:t>
      </w:r>
    </w:p>
    <w:p w14:paraId="1E78BD82" w14:textId="77777777" w:rsidR="00CF2777" w:rsidRPr="00903E77" w:rsidRDefault="00CF2777" w:rsidP="00010B50">
      <w:pPr>
        <w:pStyle w:val="ListParagraph"/>
        <w:widowControl w:val="0"/>
        <w:autoSpaceDE w:val="0"/>
        <w:autoSpaceDN w:val="0"/>
        <w:adjustRightInd w:val="0"/>
        <w:spacing w:after="0"/>
        <w:ind w:left="2160"/>
        <w:rPr>
          <w:lang w:val="en-GB"/>
        </w:rPr>
      </w:pPr>
    </w:p>
    <w:p w14:paraId="1F4755C5" w14:textId="79BEA30B" w:rsidR="0016289E" w:rsidRPr="00903E77" w:rsidRDefault="0016289E" w:rsidP="00010B50">
      <w:pPr>
        <w:pStyle w:val="ListParagraph"/>
        <w:widowControl w:val="0"/>
        <w:numPr>
          <w:ilvl w:val="2"/>
          <w:numId w:val="1"/>
        </w:numPr>
        <w:autoSpaceDE w:val="0"/>
        <w:autoSpaceDN w:val="0"/>
        <w:adjustRightInd w:val="0"/>
        <w:spacing w:after="0"/>
        <w:rPr>
          <w:lang w:val="en-GB"/>
        </w:rPr>
      </w:pPr>
      <w:r w:rsidRPr="00903E77">
        <w:rPr>
          <w:lang w:val="en-GB"/>
        </w:rPr>
        <w:t>In each test trial, present the ring in a di</w:t>
      </w:r>
      <w:r w:rsidR="00C316FD">
        <w:rPr>
          <w:lang w:val="en-GB"/>
        </w:rPr>
        <w:t>fferent random rotation, so the</w:t>
      </w:r>
      <w:r w:rsidRPr="00903E77">
        <w:rPr>
          <w:lang w:val="en-GB"/>
        </w:rPr>
        <w:t xml:space="preserve"> participants can’t associate specific parts of the space with specific </w:t>
      </w:r>
      <w:proofErr w:type="spellStart"/>
      <w:r w:rsidRPr="00903E77">
        <w:rPr>
          <w:lang w:val="en-GB"/>
        </w:rPr>
        <w:t>colors</w:t>
      </w:r>
      <w:proofErr w:type="spellEnd"/>
      <w:r w:rsidRPr="00903E77">
        <w:rPr>
          <w:lang w:val="en-GB"/>
        </w:rPr>
        <w:t>.</w:t>
      </w:r>
    </w:p>
    <w:p w14:paraId="44A23930" w14:textId="77777777" w:rsidR="00CF2777" w:rsidRPr="00903E77" w:rsidRDefault="00CF2777" w:rsidP="00010B50">
      <w:pPr>
        <w:pStyle w:val="ListParagraph"/>
        <w:widowControl w:val="0"/>
        <w:autoSpaceDE w:val="0"/>
        <w:autoSpaceDN w:val="0"/>
        <w:adjustRightInd w:val="0"/>
        <w:spacing w:after="0"/>
        <w:ind w:left="2160"/>
        <w:rPr>
          <w:lang w:val="en-GB"/>
        </w:rPr>
      </w:pPr>
    </w:p>
    <w:p w14:paraId="7071E124" w14:textId="2F12EAAC" w:rsidR="0016289E" w:rsidRPr="00903E77" w:rsidRDefault="0016289E" w:rsidP="00010B50">
      <w:pPr>
        <w:pStyle w:val="ListParagraph"/>
        <w:widowControl w:val="0"/>
        <w:numPr>
          <w:ilvl w:val="2"/>
          <w:numId w:val="1"/>
        </w:numPr>
        <w:autoSpaceDE w:val="0"/>
        <w:autoSpaceDN w:val="0"/>
        <w:adjustRightInd w:val="0"/>
        <w:spacing w:after="0"/>
        <w:rPr>
          <w:lang w:val="en-GB"/>
        </w:rPr>
      </w:pPr>
      <w:r w:rsidRPr="00903E77">
        <w:rPr>
          <w:lang w:val="en-GB"/>
        </w:rPr>
        <w:t xml:space="preserve">Make sure to explain to the participant that if they feel unsure about the answer on any trial, they should guess. Leave the test display present until a response is made, with a trial ending whenever the participant clicks on the </w:t>
      </w:r>
      <w:proofErr w:type="spellStart"/>
      <w:r w:rsidRPr="00903E77">
        <w:rPr>
          <w:lang w:val="en-GB"/>
        </w:rPr>
        <w:t>color</w:t>
      </w:r>
      <w:proofErr w:type="spellEnd"/>
      <w:r w:rsidRPr="00903E77">
        <w:rPr>
          <w:lang w:val="en-GB"/>
        </w:rPr>
        <w:t xml:space="preserve"> ring.</w:t>
      </w:r>
    </w:p>
    <w:p w14:paraId="4B48D863" w14:textId="77777777" w:rsidR="00CF2777" w:rsidRPr="00903E77" w:rsidRDefault="00CF2777" w:rsidP="00010B50">
      <w:pPr>
        <w:pStyle w:val="ListParagraph"/>
        <w:widowControl w:val="0"/>
        <w:autoSpaceDE w:val="0"/>
        <w:autoSpaceDN w:val="0"/>
        <w:adjustRightInd w:val="0"/>
        <w:spacing w:after="0"/>
        <w:ind w:left="1440"/>
        <w:rPr>
          <w:lang w:val="en-GB"/>
        </w:rPr>
      </w:pPr>
    </w:p>
    <w:p w14:paraId="03C19A9C" w14:textId="59C7AC14" w:rsidR="0016289E" w:rsidRPr="00903E77" w:rsidRDefault="00C316FD" w:rsidP="00010B50">
      <w:pPr>
        <w:pStyle w:val="ListParagraph"/>
        <w:widowControl w:val="0"/>
        <w:numPr>
          <w:ilvl w:val="1"/>
          <w:numId w:val="1"/>
        </w:numPr>
        <w:autoSpaceDE w:val="0"/>
        <w:autoSpaceDN w:val="0"/>
        <w:adjustRightInd w:val="0"/>
        <w:spacing w:after="0"/>
        <w:rPr>
          <w:lang w:val="en-GB"/>
        </w:rPr>
      </w:pPr>
      <w:r>
        <w:rPr>
          <w:lang w:val="en-GB"/>
        </w:rPr>
        <w:t>S</w:t>
      </w:r>
      <w:r w:rsidR="0016289E" w:rsidRPr="00903E77">
        <w:rPr>
          <w:lang w:val="en-GB"/>
        </w:rPr>
        <w:t xml:space="preserve">tore as much data as </w:t>
      </w:r>
      <w:r>
        <w:rPr>
          <w:lang w:val="en-GB"/>
        </w:rPr>
        <w:t>possible about each trial. A</w:t>
      </w:r>
      <w:r w:rsidR="0016289E" w:rsidRPr="00903E77">
        <w:rPr>
          <w:lang w:val="en-GB"/>
        </w:rPr>
        <w:t xml:space="preserve"> number of things are critical for the output file in</w:t>
      </w:r>
      <w:r>
        <w:rPr>
          <w:lang w:val="en-GB"/>
        </w:rPr>
        <w:t xml:space="preserve"> this experiment:</w:t>
      </w:r>
    </w:p>
    <w:p w14:paraId="6813664F" w14:textId="77777777" w:rsidR="00CF2777" w:rsidRPr="00903E77" w:rsidRDefault="00CF2777" w:rsidP="00010B50">
      <w:pPr>
        <w:pStyle w:val="ListParagraph"/>
        <w:widowControl w:val="0"/>
        <w:autoSpaceDE w:val="0"/>
        <w:autoSpaceDN w:val="0"/>
        <w:adjustRightInd w:val="0"/>
        <w:spacing w:after="0"/>
        <w:ind w:left="2160"/>
        <w:rPr>
          <w:lang w:val="en-GB"/>
        </w:rPr>
      </w:pPr>
    </w:p>
    <w:p w14:paraId="04469DB3" w14:textId="77777777" w:rsidR="00C316FD" w:rsidRDefault="00C316FD" w:rsidP="00010B50">
      <w:pPr>
        <w:pStyle w:val="ListParagraph"/>
        <w:widowControl w:val="0"/>
        <w:numPr>
          <w:ilvl w:val="2"/>
          <w:numId w:val="1"/>
        </w:numPr>
        <w:autoSpaceDE w:val="0"/>
        <w:autoSpaceDN w:val="0"/>
        <w:adjustRightInd w:val="0"/>
        <w:spacing w:after="0"/>
        <w:rPr>
          <w:lang w:val="en-GB"/>
        </w:rPr>
      </w:pPr>
      <w:r>
        <w:rPr>
          <w:lang w:val="en-GB"/>
        </w:rPr>
        <w:t xml:space="preserve">Create </w:t>
      </w:r>
      <w:del w:id="123" w:author="Jacob Roundy" w:date="2015-04-01T13:34:00Z">
        <w:r w:rsidR="0016289E" w:rsidRPr="00903E77" w:rsidDel="00C316FD">
          <w:rPr>
            <w:lang w:val="en-GB"/>
          </w:rPr>
          <w:delText>T</w:delText>
        </w:r>
      </w:del>
      <w:ins w:id="124" w:author="Jacob Roundy" w:date="2015-04-01T13:34:00Z">
        <w:r>
          <w:rPr>
            <w:lang w:val="en-GB"/>
          </w:rPr>
          <w:t>t</w:t>
        </w:r>
      </w:ins>
      <w:r w:rsidR="0016289E" w:rsidRPr="00903E77">
        <w:rPr>
          <w:lang w:val="en-GB"/>
        </w:rPr>
        <w:t xml:space="preserve">he output file </w:t>
      </w:r>
      <w:ins w:id="125" w:author="Jacob Roundy" w:date="2015-04-01T13:34:00Z">
        <w:r>
          <w:rPr>
            <w:lang w:val="en-GB"/>
          </w:rPr>
          <w:t>on</w:t>
        </w:r>
      </w:ins>
      <w:del w:id="126" w:author="Jacob Roundy" w:date="2015-04-01T13:34:00Z">
        <w:r w:rsidR="0016289E" w:rsidRPr="00903E77" w:rsidDel="00C316FD">
          <w:rPr>
            <w:lang w:val="en-GB"/>
          </w:rPr>
          <w:delText>will be</w:delText>
        </w:r>
      </w:del>
      <w:r w:rsidR="0016289E" w:rsidRPr="00903E77">
        <w:rPr>
          <w:lang w:val="en-GB"/>
        </w:rPr>
        <w:t xml:space="preserve"> a spreadsheet. Each line in the sheet</w:t>
      </w:r>
      <w:del w:id="127" w:author="Jacob Roundy" w:date="2015-04-01T13:34:00Z">
        <w:r w:rsidR="0016289E" w:rsidRPr="00903E77" w:rsidDel="00C316FD">
          <w:rPr>
            <w:lang w:val="en-GB"/>
          </w:rPr>
          <w:delText xml:space="preserve"> will</w:delText>
        </w:r>
      </w:del>
      <w:r w:rsidR="0016289E" w:rsidRPr="00903E77">
        <w:rPr>
          <w:lang w:val="en-GB"/>
        </w:rPr>
        <w:t xml:space="preserve"> reflect</w:t>
      </w:r>
      <w:ins w:id="128" w:author="Jacob Roundy" w:date="2015-04-01T13:34:00Z">
        <w:r>
          <w:rPr>
            <w:lang w:val="en-GB"/>
          </w:rPr>
          <w:t>s</w:t>
        </w:r>
      </w:ins>
      <w:r w:rsidR="0016289E" w:rsidRPr="00903E77">
        <w:rPr>
          <w:lang w:val="en-GB"/>
        </w:rPr>
        <w:t xml:space="preserve"> a given trial. </w:t>
      </w:r>
    </w:p>
    <w:p w14:paraId="743BF63E" w14:textId="77777777" w:rsidR="00C316FD" w:rsidRDefault="00C316FD" w:rsidP="00010B50">
      <w:pPr>
        <w:pStyle w:val="ListParagraph"/>
        <w:widowControl w:val="0"/>
        <w:autoSpaceDE w:val="0"/>
        <w:autoSpaceDN w:val="0"/>
        <w:adjustRightInd w:val="0"/>
        <w:spacing w:after="0"/>
        <w:ind w:left="2160"/>
        <w:rPr>
          <w:lang w:val="en-GB"/>
        </w:rPr>
      </w:pPr>
    </w:p>
    <w:p w14:paraId="24C2D840" w14:textId="6ECA2C25" w:rsidR="0016289E" w:rsidRPr="00903E77" w:rsidRDefault="0016289E" w:rsidP="00010B50">
      <w:pPr>
        <w:pStyle w:val="ListParagraph"/>
        <w:widowControl w:val="0"/>
        <w:numPr>
          <w:ilvl w:val="2"/>
          <w:numId w:val="1"/>
        </w:numPr>
        <w:autoSpaceDE w:val="0"/>
        <w:autoSpaceDN w:val="0"/>
        <w:adjustRightInd w:val="0"/>
        <w:spacing w:after="0"/>
        <w:rPr>
          <w:lang w:val="en-GB"/>
        </w:rPr>
      </w:pPr>
      <w:r w:rsidRPr="00903E77">
        <w:rPr>
          <w:lang w:val="en-GB"/>
        </w:rPr>
        <w:t xml:space="preserve">Critically, record the following: the number of sample items in the trial, the true </w:t>
      </w:r>
      <w:proofErr w:type="spellStart"/>
      <w:r w:rsidRPr="00903E77">
        <w:rPr>
          <w:lang w:val="en-GB"/>
        </w:rPr>
        <w:t>color</w:t>
      </w:r>
      <w:proofErr w:type="spellEnd"/>
      <w:r w:rsidRPr="00903E77">
        <w:rPr>
          <w:lang w:val="en-GB"/>
        </w:rPr>
        <w:t xml:space="preserve"> of the probed item, and the </w:t>
      </w:r>
      <w:proofErr w:type="spellStart"/>
      <w:r w:rsidRPr="00903E77">
        <w:rPr>
          <w:lang w:val="en-GB"/>
        </w:rPr>
        <w:t>color</w:t>
      </w:r>
      <w:proofErr w:type="spellEnd"/>
      <w:r w:rsidRPr="00903E77">
        <w:rPr>
          <w:lang w:val="en-GB"/>
        </w:rPr>
        <w:t xml:space="preserve"> the participant selected as a response. With these data, the angular difference between the true and responded </w:t>
      </w:r>
      <w:proofErr w:type="spellStart"/>
      <w:r w:rsidRPr="00903E77">
        <w:rPr>
          <w:lang w:val="en-GB"/>
        </w:rPr>
        <w:t>color</w:t>
      </w:r>
      <w:proofErr w:type="spellEnd"/>
      <w:r w:rsidRPr="00903E77">
        <w:rPr>
          <w:lang w:val="en-GB"/>
        </w:rPr>
        <w:t xml:space="preserve"> can be computed later.</w:t>
      </w:r>
    </w:p>
    <w:p w14:paraId="7538E751" w14:textId="77777777" w:rsidR="00CF2777" w:rsidRPr="00186859" w:rsidRDefault="00CF2777" w:rsidP="00186859">
      <w:pPr>
        <w:widowControl w:val="0"/>
        <w:autoSpaceDE w:val="0"/>
        <w:autoSpaceDN w:val="0"/>
        <w:adjustRightInd w:val="0"/>
        <w:spacing w:after="0"/>
        <w:rPr>
          <w:lang w:val="en-GB"/>
        </w:rPr>
      </w:pPr>
    </w:p>
    <w:p w14:paraId="6FF0C0AA" w14:textId="49810D13" w:rsidR="009B7555" w:rsidRPr="00903E77" w:rsidDel="0016289E" w:rsidRDefault="009B7555" w:rsidP="004F06C5">
      <w:pPr>
        <w:widowControl w:val="0"/>
        <w:autoSpaceDE w:val="0"/>
        <w:autoSpaceDN w:val="0"/>
        <w:adjustRightInd w:val="0"/>
        <w:spacing w:after="0"/>
        <w:ind w:left="1890"/>
        <w:rPr>
          <w:del w:id="129" w:author="Jacob Roundy" w:date="2015-04-01T11:56:00Z"/>
          <w:lang w:val="en-GB"/>
        </w:rPr>
      </w:pPr>
      <w:commentRangeStart w:id="130"/>
      <w:del w:id="131" w:author="Jacob Roundy" w:date="2015-04-01T11:56:00Z">
        <w:r w:rsidRPr="00903E77" w:rsidDel="0016289E">
          <w:rPr>
            <w:lang w:val="en-GB"/>
          </w:rPr>
          <w:delText>A. The sample phase: One</w:delText>
        </w:r>
      </w:del>
      <w:ins w:id="132" w:author="Jonathan Flombaum" w:date="2015-03-22T21:19:00Z">
        <w:del w:id="133" w:author="Jacob Roundy" w:date="2015-04-01T11:56:00Z">
          <w:r w:rsidR="00215DFF" w:rsidRPr="00903E77" w:rsidDel="0016289E">
            <w:rPr>
              <w:lang w:val="en-GB"/>
            </w:rPr>
            <w:delText xml:space="preserve"> to </w:delText>
          </w:r>
        </w:del>
      </w:ins>
      <w:ins w:id="134" w:author="Jonathan Flombaum" w:date="2015-03-23T19:16:00Z">
        <w:del w:id="135" w:author="Jacob Roundy" w:date="2015-04-01T11:56:00Z">
          <w:r w:rsidR="00405C88" w:rsidRPr="00903E77" w:rsidDel="0016289E">
            <w:rPr>
              <w:lang w:val="en-GB"/>
            </w:rPr>
            <w:delText>eight</w:delText>
          </w:r>
        </w:del>
      </w:ins>
      <w:del w:id="136" w:author="Jacob Roundy" w:date="2015-04-01T11:56:00Z">
        <w:r w:rsidRPr="00903E77" w:rsidDel="0016289E">
          <w:rPr>
            <w:lang w:val="en-GB"/>
          </w:rPr>
          <w:delText xml:space="preserve"> of the 180 colors is selected randomly, and presented in the display</w:delText>
        </w:r>
      </w:del>
      <w:ins w:id="137" w:author="Jonathan Flombaum" w:date="2015-03-22T21:19:00Z">
        <w:del w:id="138" w:author="Jacob Roundy" w:date="2015-04-01T11:56:00Z">
          <w:r w:rsidR="00215DFF" w:rsidRPr="00903E77" w:rsidDel="0016289E">
            <w:rPr>
              <w:lang w:val="en-GB"/>
            </w:rPr>
            <w:delText>, each</w:delText>
          </w:r>
        </w:del>
      </w:ins>
      <w:del w:id="139" w:author="Jacob Roundy" w:date="2015-04-01T11:56:00Z">
        <w:r w:rsidRPr="00903E77" w:rsidDel="0016289E">
          <w:rPr>
            <w:lang w:val="en-GB"/>
          </w:rPr>
          <w:delText xml:space="preserve"> within a small square for 100 </w:delText>
        </w:r>
      </w:del>
      <w:ins w:id="140" w:author="Jonathan Flombaum" w:date="2015-03-23T19:18:00Z">
        <w:del w:id="141" w:author="Jacob Roundy" w:date="2015-04-01T11:56:00Z">
          <w:r w:rsidR="007736D7" w:rsidRPr="00903E77" w:rsidDel="0016289E">
            <w:rPr>
              <w:lang w:val="en-GB"/>
            </w:rPr>
            <w:delText xml:space="preserve">500 </w:delText>
          </w:r>
        </w:del>
      </w:ins>
      <w:del w:id="142" w:author="Jacob Roundy" w:date="2015-04-01T11:56:00Z">
        <w:r w:rsidRPr="00903E77" w:rsidDel="0016289E">
          <w:rPr>
            <w:lang w:val="en-GB"/>
          </w:rPr>
          <w:delText xml:space="preserve">ms.  </w:delText>
        </w:r>
      </w:del>
    </w:p>
    <w:p w14:paraId="7C7F87AC" w14:textId="0F6968EF" w:rsidR="009B7555" w:rsidRPr="00903E77" w:rsidDel="0016289E" w:rsidRDefault="009B7555" w:rsidP="004F06C5">
      <w:pPr>
        <w:widowControl w:val="0"/>
        <w:autoSpaceDE w:val="0"/>
        <w:autoSpaceDN w:val="0"/>
        <w:adjustRightInd w:val="0"/>
        <w:spacing w:after="0"/>
        <w:ind w:left="1890"/>
        <w:rPr>
          <w:del w:id="143" w:author="Jacob Roundy" w:date="2015-04-01T11:56:00Z"/>
          <w:lang w:val="en-GB"/>
        </w:rPr>
      </w:pPr>
      <w:del w:id="144" w:author="Jacob Roundy" w:date="2015-04-01T11:56:00Z">
        <w:r w:rsidRPr="00903E77" w:rsidDel="0016289E">
          <w:rPr>
            <w:lang w:val="en-GB"/>
          </w:rPr>
          <w:delText>B. The delay: The sample</w:delText>
        </w:r>
      </w:del>
      <w:ins w:id="145" w:author="Jonathan Flombaum" w:date="2015-03-22T21:19:00Z">
        <w:del w:id="146" w:author="Jacob Roundy" w:date="2015-04-01T11:56:00Z">
          <w:r w:rsidR="006B1ADF" w:rsidRPr="00903E77" w:rsidDel="0016289E">
            <w:rPr>
              <w:lang w:val="en-GB"/>
            </w:rPr>
            <w:delText>s</w:delText>
          </w:r>
        </w:del>
      </w:ins>
      <w:del w:id="147" w:author="Jacob Roundy" w:date="2015-04-01T11:56:00Z">
        <w:r w:rsidRPr="00903E77" w:rsidDel="0016289E">
          <w:rPr>
            <w:lang w:val="en-GB"/>
          </w:rPr>
          <w:delText xml:space="preserve"> disappears, and the participant faces a blank display for 900 ms. </w:delText>
        </w:r>
      </w:del>
    </w:p>
    <w:p w14:paraId="4372C838" w14:textId="381FBE3F" w:rsidR="00215DFF" w:rsidRPr="00903E77" w:rsidDel="00CF2777" w:rsidRDefault="009B7555" w:rsidP="00215DFF">
      <w:pPr>
        <w:widowControl w:val="0"/>
        <w:autoSpaceDE w:val="0"/>
        <w:autoSpaceDN w:val="0"/>
        <w:adjustRightInd w:val="0"/>
        <w:spacing w:after="0"/>
        <w:ind w:left="1890"/>
        <w:rPr>
          <w:ins w:id="148" w:author="Jonathan Flombaum" w:date="2015-03-22T21:19:00Z"/>
          <w:del w:id="149" w:author="Jacob Roundy" w:date="2015-04-01T11:59:00Z"/>
          <w:lang w:val="en-GB"/>
        </w:rPr>
      </w:pPr>
      <w:del w:id="150" w:author="Jacob Roundy" w:date="2015-04-01T11:56:00Z">
        <w:r w:rsidRPr="00903E77" w:rsidDel="0016289E">
          <w:rPr>
            <w:lang w:val="en-GB"/>
          </w:rPr>
          <w:delText>C</w:delText>
        </w:r>
        <w:r w:rsidR="00345772" w:rsidRPr="00903E77" w:rsidDel="0016289E">
          <w:rPr>
            <w:lang w:val="en-GB"/>
          </w:rPr>
          <w:delText>.</w:delText>
        </w:r>
        <w:r w:rsidRPr="00903E77" w:rsidDel="0016289E">
          <w:rPr>
            <w:lang w:val="en-GB"/>
          </w:rPr>
          <w:delText xml:space="preserve"> The test: An empty square appears, along with the full color ring. </w:delText>
        </w:r>
        <w:r w:rsidR="00345772" w:rsidRPr="00903E77" w:rsidDel="0016289E">
          <w:rPr>
            <w:lang w:val="en-GB"/>
          </w:rPr>
          <w:delText>The participant’s task is to recall the color seen during the sample phase (part A), and to click (with the mouse) that color on the ring.</w:delText>
        </w:r>
      </w:del>
      <w:commentRangeEnd w:id="130"/>
      <w:r w:rsidR="00010B50">
        <w:rPr>
          <w:rStyle w:val="CommentReference"/>
        </w:rPr>
        <w:commentReference w:id="130"/>
      </w:r>
    </w:p>
    <w:p w14:paraId="40D57484" w14:textId="27394F6D" w:rsidR="002F6743" w:rsidRPr="00903E77" w:rsidDel="00CF2777" w:rsidRDefault="002F6743" w:rsidP="00010B50">
      <w:pPr>
        <w:widowControl w:val="0"/>
        <w:autoSpaceDE w:val="0"/>
        <w:autoSpaceDN w:val="0"/>
        <w:adjustRightInd w:val="0"/>
        <w:spacing w:after="0"/>
        <w:rPr>
          <w:ins w:id="151" w:author="Jonathan Flombaum" w:date="2015-03-23T19:21:00Z"/>
          <w:del w:id="152" w:author="Jacob Roundy" w:date="2015-04-01T11:59:00Z"/>
          <w:lang w:val="en-GB"/>
        </w:rPr>
      </w:pPr>
      <w:ins w:id="153" w:author="Jonathan Flombaum" w:date="2015-03-23T19:16:00Z">
        <w:del w:id="154" w:author="Jacob Roundy" w:date="2015-04-01T11:59:00Z">
          <w:r w:rsidRPr="00010B50" w:rsidDel="00CF2777">
            <w:rPr>
              <w:b/>
              <w:lang w:val="en-GB"/>
            </w:rPr>
            <w:delText>2.6</w:delText>
          </w:r>
        </w:del>
      </w:ins>
      <w:ins w:id="155" w:author="Jonathan Flombaum" w:date="2015-03-23T19:20:00Z">
        <w:del w:id="156" w:author="Jacob Roundy" w:date="2015-04-01T11:59:00Z">
          <w:r w:rsidRPr="00903E77" w:rsidDel="00CF2777">
            <w:rPr>
              <w:b/>
              <w:lang w:val="en-GB"/>
            </w:rPr>
            <w:delText xml:space="preserve">. </w:delText>
          </w:r>
        </w:del>
      </w:ins>
      <w:commentRangeStart w:id="157"/>
      <w:ins w:id="158" w:author="Jonathan Flombaum" w:date="2015-03-23T19:21:00Z">
        <w:del w:id="159" w:author="Jacob Roundy" w:date="2015-04-01T11:58:00Z">
          <w:r w:rsidRPr="00903E77" w:rsidDel="00CF2777">
            <w:rPr>
              <w:lang w:val="en-GB"/>
            </w:rPr>
            <w:delText xml:space="preserve">In addition to the 480 experimental trials, start the experiment with 10 practice trials. The first five should have only one or two sample items to get the participant acclimated. </w:delText>
          </w:r>
        </w:del>
        <w:del w:id="160" w:author="Jacob Roundy" w:date="2015-04-01T11:59:00Z">
          <w:r w:rsidRPr="00903E77" w:rsidDel="00CF2777">
            <w:rPr>
              <w:lang w:val="en-GB"/>
            </w:rPr>
            <w:tab/>
          </w:r>
        </w:del>
      </w:ins>
    </w:p>
    <w:p w14:paraId="32E4BCE2" w14:textId="6FF5850D" w:rsidR="002575A2" w:rsidRPr="00903E77" w:rsidDel="00CF2777" w:rsidRDefault="002F6743" w:rsidP="00186859">
      <w:pPr>
        <w:widowControl w:val="0"/>
        <w:autoSpaceDE w:val="0"/>
        <w:autoSpaceDN w:val="0"/>
        <w:adjustRightInd w:val="0"/>
        <w:spacing w:after="0"/>
        <w:ind w:left="1890"/>
        <w:rPr>
          <w:del w:id="161" w:author="Jacob Roundy" w:date="2015-04-01T11:59:00Z"/>
          <w:lang w:val="en-GB"/>
        </w:rPr>
      </w:pPr>
      <w:ins w:id="162" w:author="Jonathan Flombaum" w:date="2015-03-23T19:22:00Z">
        <w:del w:id="163" w:author="Jacob Roundy" w:date="2015-04-01T11:59:00Z">
          <w:r w:rsidRPr="00903E77" w:rsidDel="00CF2777">
            <w:rPr>
              <w:b/>
              <w:lang w:val="en-GB"/>
            </w:rPr>
            <w:tab/>
            <w:delText>2.6.1.</w:delText>
          </w:r>
          <w:r w:rsidRPr="00903E77" w:rsidDel="00CF2777">
            <w:rPr>
              <w:lang w:val="en-GB"/>
            </w:rPr>
            <w:delText xml:space="preserve"> </w:delText>
          </w:r>
        </w:del>
        <w:del w:id="164" w:author="Jacob Roundy" w:date="2015-04-01T11:58:00Z">
          <w:r w:rsidRPr="00903E77" w:rsidDel="00CF2777">
            <w:rPr>
              <w:lang w:val="en-GB"/>
            </w:rPr>
            <w:delText xml:space="preserve">At the start of the experiment explain the instructions to the participant as follows. “In this experiment, we want to study how </w:delText>
          </w:r>
        </w:del>
      </w:ins>
      <w:ins w:id="165" w:author="Jonathan Flombaum" w:date="2015-03-23T19:23:00Z">
        <w:del w:id="166" w:author="Jacob Roundy" w:date="2015-04-01T11:58:00Z">
          <w:r w:rsidRPr="00903E77" w:rsidDel="00CF2777">
            <w:rPr>
              <w:lang w:val="en-GB"/>
            </w:rPr>
            <w:delText>precisely</w:delText>
          </w:r>
        </w:del>
      </w:ins>
      <w:ins w:id="167" w:author="Jonathan Flombaum" w:date="2015-03-23T19:22:00Z">
        <w:del w:id="168" w:author="Jacob Roundy" w:date="2015-04-01T11:58:00Z">
          <w:r w:rsidRPr="00903E77" w:rsidDel="00CF2777">
            <w:rPr>
              <w:lang w:val="en-GB"/>
            </w:rPr>
            <w:delText xml:space="preserve"> </w:delText>
          </w:r>
        </w:del>
      </w:ins>
      <w:ins w:id="169" w:author="Jonathan Flombaum" w:date="2015-03-23T19:23:00Z">
        <w:del w:id="170" w:author="Jacob Roundy" w:date="2015-04-01T11:58:00Z">
          <w:r w:rsidRPr="00903E77" w:rsidDel="00CF2777">
            <w:rPr>
              <w:lang w:val="en-GB"/>
            </w:rPr>
            <w:delText xml:space="preserve">people remember colors. On each trial, you will see a number of squares presented simultaneously in different colors. Your job is to try to remember the color each square as precisely as you can. After about half a second, the squares will disappear. Keep them in mind. Then, the positions of one of the squares will be probed, and your job is to report the color of the square that was just in </w:delText>
          </w:r>
        </w:del>
      </w:ins>
      <w:ins w:id="171" w:author="Jonathan Flombaum" w:date="2015-03-23T19:24:00Z">
        <w:del w:id="172" w:author="Jacob Roundy" w:date="2015-04-01T11:58:00Z">
          <w:r w:rsidRPr="00903E77" w:rsidDel="00CF2777">
            <w:rPr>
              <w:lang w:val="en-GB"/>
            </w:rPr>
            <w:delText>that position</w:delText>
          </w:r>
        </w:del>
      </w:ins>
      <w:ins w:id="173" w:author="Jonathan Flombaum" w:date="2015-03-23T19:23:00Z">
        <w:del w:id="174" w:author="Jacob Roundy" w:date="2015-04-01T11:58:00Z">
          <w:r w:rsidRPr="00903E77" w:rsidDel="00CF2777">
            <w:rPr>
              <w:lang w:val="en-GB"/>
            </w:rPr>
            <w:delText xml:space="preserve"> on a color wheel. We</w:delText>
          </w:r>
        </w:del>
      </w:ins>
      <w:ins w:id="175" w:author="Jonathan Flombaum" w:date="2015-03-23T19:24:00Z">
        <w:del w:id="176" w:author="Jacob Roundy" w:date="2015-04-01T11:58:00Z">
          <w:r w:rsidRPr="00903E77" w:rsidDel="00CF2777">
            <w:rPr>
              <w:lang w:val="en-GB"/>
            </w:rPr>
            <w:delText>’ll do 10 practice trials to get you used to everything. Feel free to ask questions if you have any. Do your best, and if you feel uncertain just guess.</w:delText>
          </w:r>
        </w:del>
      </w:ins>
      <w:ins w:id="177" w:author="Jonathan Flombaum" w:date="2015-03-23T19:25:00Z">
        <w:del w:id="178" w:author="Jacob Roundy" w:date="2015-04-01T11:58:00Z">
          <w:r w:rsidRPr="00903E77" w:rsidDel="00CF2777">
            <w:rPr>
              <w:lang w:val="en-GB"/>
            </w:rPr>
            <w:delText>”</w:delText>
          </w:r>
        </w:del>
      </w:ins>
      <w:commentRangeEnd w:id="157"/>
      <w:r w:rsidR="00010B50">
        <w:rPr>
          <w:rStyle w:val="CommentReference"/>
        </w:rPr>
        <w:commentReference w:id="157"/>
      </w:r>
      <w:ins w:id="179" w:author="Jonathan Flombaum" w:date="2015-03-23T19:16:00Z">
        <w:del w:id="180" w:author="Jacob Roundy" w:date="2015-04-01T11:58:00Z">
          <w:r w:rsidR="00405C88" w:rsidRPr="00903E77" w:rsidDel="00CF2777">
            <w:rPr>
              <w:lang w:val="en-GB"/>
            </w:rPr>
            <w:delText xml:space="preserve"> </w:delText>
          </w:r>
        </w:del>
      </w:ins>
    </w:p>
    <w:p w14:paraId="5BD21F0A" w14:textId="38FE2F05" w:rsidR="00BE56CA" w:rsidRPr="00903E77" w:rsidDel="00CF2777" w:rsidRDefault="00BE56CA" w:rsidP="00010B50">
      <w:pPr>
        <w:widowControl w:val="0"/>
        <w:autoSpaceDE w:val="0"/>
        <w:autoSpaceDN w:val="0"/>
        <w:adjustRightInd w:val="0"/>
        <w:spacing w:after="0"/>
        <w:ind w:left="1890"/>
        <w:rPr>
          <w:del w:id="181" w:author="Jacob Roundy" w:date="2015-04-01T11:59:00Z"/>
          <w:b/>
          <w:lang w:val="en-GB"/>
        </w:rPr>
      </w:pPr>
    </w:p>
    <w:p w14:paraId="532C4357" w14:textId="0A5EB0DB" w:rsidR="00E91F06" w:rsidRPr="00903E77" w:rsidDel="00CF2777" w:rsidRDefault="00E91F06" w:rsidP="00E91F06">
      <w:pPr>
        <w:widowControl w:val="0"/>
        <w:autoSpaceDE w:val="0"/>
        <w:autoSpaceDN w:val="0"/>
        <w:adjustRightInd w:val="0"/>
        <w:spacing w:after="0"/>
        <w:ind w:left="720"/>
        <w:jc w:val="center"/>
        <w:rPr>
          <w:del w:id="182" w:author="Jacob Roundy" w:date="2015-04-01T11:59:00Z"/>
          <w:rFonts w:cs="Times New Roman"/>
          <w:b/>
        </w:rPr>
      </w:pPr>
    </w:p>
    <w:p w14:paraId="7EF7D936" w14:textId="2D27725E" w:rsidR="00E91F06" w:rsidRPr="00903E77" w:rsidRDefault="00E91F06" w:rsidP="00E91F06">
      <w:pPr>
        <w:pStyle w:val="ListParagraph"/>
        <w:widowControl w:val="0"/>
        <w:numPr>
          <w:ilvl w:val="0"/>
          <w:numId w:val="1"/>
        </w:numPr>
        <w:autoSpaceDE w:val="0"/>
        <w:autoSpaceDN w:val="0"/>
        <w:adjustRightInd w:val="0"/>
        <w:spacing w:after="0"/>
        <w:rPr>
          <w:rFonts w:cs="Times New Roman"/>
        </w:rPr>
      </w:pPr>
      <w:r w:rsidRPr="00903E77">
        <w:rPr>
          <w:rFonts w:cs="Times New Roman"/>
        </w:rPr>
        <w:t>Analysis</w:t>
      </w:r>
      <w:r w:rsidR="0016289E" w:rsidRPr="00903E77">
        <w:rPr>
          <w:rFonts w:cs="Times New Roman"/>
        </w:rPr>
        <w:t>.</w:t>
      </w:r>
    </w:p>
    <w:p w14:paraId="3EF911DD" w14:textId="77777777" w:rsidR="00903E77" w:rsidRPr="00903E77" w:rsidRDefault="00903E77" w:rsidP="00010B50">
      <w:pPr>
        <w:pStyle w:val="ListParagraph"/>
        <w:widowControl w:val="0"/>
        <w:autoSpaceDE w:val="0"/>
        <w:autoSpaceDN w:val="0"/>
        <w:adjustRightInd w:val="0"/>
        <w:spacing w:after="0"/>
        <w:ind w:left="1440"/>
        <w:rPr>
          <w:rFonts w:cs="Times New Roman"/>
        </w:rPr>
      </w:pPr>
    </w:p>
    <w:p w14:paraId="0B70E646" w14:textId="77777777" w:rsidR="00021255" w:rsidRDefault="005B3E46" w:rsidP="00010B50">
      <w:pPr>
        <w:pStyle w:val="ListParagraph"/>
        <w:widowControl w:val="0"/>
        <w:numPr>
          <w:ilvl w:val="1"/>
          <w:numId w:val="1"/>
        </w:numPr>
        <w:autoSpaceDE w:val="0"/>
        <w:autoSpaceDN w:val="0"/>
        <w:adjustRightInd w:val="0"/>
        <w:spacing w:after="0"/>
        <w:rPr>
          <w:rFonts w:cs="Times New Roman"/>
        </w:rPr>
      </w:pPr>
      <w:ins w:id="183" w:author="Jonathan Flombaum" w:date="2015-03-27T06:20:00Z">
        <w:r w:rsidRPr="00903E77">
          <w:rPr>
            <w:rFonts w:cs="Times New Roman"/>
          </w:rPr>
          <w:t>For each trial, compute the angular response error.</w:t>
        </w:r>
      </w:ins>
      <w:r w:rsidRPr="00903E77">
        <w:rPr>
          <w:rFonts w:cs="Times New Roman"/>
        </w:rPr>
        <w:t xml:space="preserve"> </w:t>
      </w:r>
    </w:p>
    <w:p w14:paraId="521208C1" w14:textId="77777777" w:rsidR="00021255" w:rsidRDefault="00021255" w:rsidP="00010B50">
      <w:pPr>
        <w:pStyle w:val="ListParagraph"/>
        <w:widowControl w:val="0"/>
        <w:autoSpaceDE w:val="0"/>
        <w:autoSpaceDN w:val="0"/>
        <w:adjustRightInd w:val="0"/>
        <w:spacing w:after="0"/>
        <w:ind w:left="2160"/>
        <w:rPr>
          <w:rFonts w:cs="Times New Roman"/>
        </w:rPr>
      </w:pPr>
    </w:p>
    <w:p w14:paraId="18E6C5DB" w14:textId="77777777" w:rsidR="00021255" w:rsidRDefault="005B3E46" w:rsidP="00010B50">
      <w:pPr>
        <w:pStyle w:val="ListParagraph"/>
        <w:widowControl w:val="0"/>
        <w:numPr>
          <w:ilvl w:val="2"/>
          <w:numId w:val="1"/>
        </w:numPr>
        <w:autoSpaceDE w:val="0"/>
        <w:autoSpaceDN w:val="0"/>
        <w:adjustRightInd w:val="0"/>
        <w:spacing w:after="0"/>
        <w:rPr>
          <w:rFonts w:cs="Times New Roman"/>
        </w:rPr>
      </w:pPr>
      <w:r w:rsidRPr="00903E77">
        <w:rPr>
          <w:rFonts w:cs="Times New Roman"/>
        </w:rPr>
        <w:t xml:space="preserve">Compute the number of colors between the correct response in each trial and the one given, and then multiply that number by 2, since 2 degrees separate each of the colors. The result is the angular error in each trial. </w:t>
      </w:r>
    </w:p>
    <w:p w14:paraId="282A3893" w14:textId="77777777" w:rsidR="00021255" w:rsidRDefault="00021255" w:rsidP="00010B50">
      <w:pPr>
        <w:pStyle w:val="ListParagraph"/>
        <w:widowControl w:val="0"/>
        <w:autoSpaceDE w:val="0"/>
        <w:autoSpaceDN w:val="0"/>
        <w:adjustRightInd w:val="0"/>
        <w:spacing w:after="0"/>
        <w:ind w:left="2160"/>
        <w:rPr>
          <w:rFonts w:cs="Times New Roman"/>
        </w:rPr>
      </w:pPr>
    </w:p>
    <w:p w14:paraId="2FB5ED87" w14:textId="6841320E" w:rsidR="005B3E46" w:rsidRPr="00903E77" w:rsidRDefault="005B3E46" w:rsidP="00010B50">
      <w:pPr>
        <w:pStyle w:val="ListParagraph"/>
        <w:widowControl w:val="0"/>
        <w:numPr>
          <w:ilvl w:val="2"/>
          <w:numId w:val="1"/>
        </w:numPr>
        <w:autoSpaceDE w:val="0"/>
        <w:autoSpaceDN w:val="0"/>
        <w:adjustRightInd w:val="0"/>
        <w:spacing w:after="0"/>
        <w:rPr>
          <w:rFonts w:cs="Times New Roman"/>
        </w:rPr>
      </w:pPr>
      <w:r w:rsidRPr="00903E77">
        <w:rPr>
          <w:rFonts w:cs="Times New Roman"/>
        </w:rPr>
        <w:t>Make this a column in the spreadsheet.</w:t>
      </w:r>
    </w:p>
    <w:p w14:paraId="3446F5D1" w14:textId="77777777" w:rsidR="00903E77" w:rsidRPr="00E11D58" w:rsidRDefault="00903E77" w:rsidP="00010B50">
      <w:pPr>
        <w:widowControl w:val="0"/>
        <w:autoSpaceDE w:val="0"/>
        <w:autoSpaceDN w:val="0"/>
        <w:adjustRightInd w:val="0"/>
        <w:spacing w:after="0"/>
        <w:rPr>
          <w:rFonts w:cs="Times New Roman"/>
        </w:rPr>
      </w:pPr>
    </w:p>
    <w:p w14:paraId="6DEE9AF9" w14:textId="50BF10B4" w:rsidR="005B3E46" w:rsidRPr="00903E77" w:rsidRDefault="00021255" w:rsidP="00010B50">
      <w:pPr>
        <w:pStyle w:val="ListParagraph"/>
        <w:widowControl w:val="0"/>
        <w:numPr>
          <w:ilvl w:val="1"/>
          <w:numId w:val="1"/>
        </w:numPr>
        <w:autoSpaceDE w:val="0"/>
        <w:autoSpaceDN w:val="0"/>
        <w:adjustRightInd w:val="0"/>
        <w:spacing w:after="0"/>
        <w:rPr>
          <w:rFonts w:cs="Times New Roman"/>
        </w:rPr>
      </w:pPr>
      <w:r>
        <w:rPr>
          <w:rFonts w:cs="Times New Roman"/>
        </w:rPr>
        <w:t>A</w:t>
      </w:r>
      <w:r w:rsidR="00903E77" w:rsidRPr="00903E77">
        <w:rPr>
          <w:rFonts w:cs="Times New Roman"/>
        </w:rPr>
        <w:t xml:space="preserve">verage together the angular errors across all trials (under the assumption that there is no reason for any one color to produce average angular errors larger than any other). </w:t>
      </w:r>
      <w:r>
        <w:rPr>
          <w:rFonts w:cs="Times New Roman"/>
        </w:rPr>
        <w:t>This results in</w:t>
      </w:r>
      <w:r w:rsidR="00903E77" w:rsidRPr="00903E77">
        <w:rPr>
          <w:rFonts w:cs="Times New Roman"/>
        </w:rPr>
        <w:t xml:space="preserve"> a distribution of the </w:t>
      </w:r>
      <w:r w:rsidR="00903E77" w:rsidRPr="00903E77">
        <w:rPr>
          <w:rFonts w:cs="Times New Roman"/>
        </w:rPr>
        <w:lastRenderedPageBreak/>
        <w:t>freque</w:t>
      </w:r>
      <w:r>
        <w:rPr>
          <w:rFonts w:cs="Times New Roman"/>
        </w:rPr>
        <w:t>ncy of different angular errors</w:t>
      </w:r>
      <w:r w:rsidR="00903E77" w:rsidRPr="00903E77">
        <w:rPr>
          <w:rFonts w:cs="Times New Roman"/>
        </w:rPr>
        <w:t xml:space="preserve"> </w:t>
      </w:r>
      <w:r>
        <w:rPr>
          <w:rFonts w:cs="Times New Roman"/>
        </w:rPr>
        <w:t>(</w:t>
      </w:r>
      <w:r w:rsidR="00EC716C">
        <w:rPr>
          <w:rFonts w:cs="Times New Roman"/>
          <w:b/>
        </w:rPr>
        <w:t>Figure 3</w:t>
      </w:r>
      <w:r>
        <w:rPr>
          <w:rFonts w:cs="Times New Roman"/>
        </w:rPr>
        <w:t>).</w:t>
      </w:r>
      <w:r w:rsidR="00903E77" w:rsidRPr="00903E77">
        <w:rPr>
          <w:rFonts w:cs="Times New Roman"/>
        </w:rPr>
        <w:t xml:space="preserve"> Note that the mean of the distribution is zero</w:t>
      </w:r>
      <w:r>
        <w:rPr>
          <w:rFonts w:cs="Times New Roman"/>
        </w:rPr>
        <w:t xml:space="preserve">, and </w:t>
      </w:r>
      <w:r w:rsidR="00903E77" w:rsidRPr="00903E77">
        <w:rPr>
          <w:rFonts w:cs="Times New Roman"/>
        </w:rPr>
        <w:t>it is normally distributed.</w:t>
      </w:r>
    </w:p>
    <w:p w14:paraId="237E0307" w14:textId="77777777" w:rsidR="00903E77" w:rsidRPr="00010B50" w:rsidRDefault="00903E77" w:rsidP="00010B50">
      <w:pPr>
        <w:pStyle w:val="ListParagraph"/>
        <w:widowControl w:val="0"/>
        <w:autoSpaceDE w:val="0"/>
        <w:autoSpaceDN w:val="0"/>
        <w:adjustRightInd w:val="0"/>
        <w:spacing w:after="0"/>
        <w:ind w:left="1440"/>
        <w:rPr>
          <w:rFonts w:cs="Times New Roman"/>
        </w:rPr>
      </w:pPr>
    </w:p>
    <w:p w14:paraId="1BA16F4C" w14:textId="790AD8EF" w:rsidR="00903E77" w:rsidRPr="00903E77" w:rsidRDefault="00903E77" w:rsidP="00010B50">
      <w:pPr>
        <w:pStyle w:val="ListParagraph"/>
        <w:widowControl w:val="0"/>
        <w:numPr>
          <w:ilvl w:val="1"/>
          <w:numId w:val="1"/>
        </w:numPr>
        <w:autoSpaceDE w:val="0"/>
        <w:autoSpaceDN w:val="0"/>
        <w:adjustRightInd w:val="0"/>
        <w:spacing w:after="0"/>
        <w:rPr>
          <w:rFonts w:cs="Times New Roman"/>
        </w:rPr>
      </w:pPr>
      <w:r w:rsidRPr="00903E77">
        <w:rPr>
          <w:lang w:val="en-GB"/>
        </w:rPr>
        <w:t>From the distribution of angular errors,</w:t>
      </w:r>
      <w:ins w:id="184" w:author="Jacob Roundy" w:date="2015-04-01T13:53:00Z">
        <w:r w:rsidR="00021255">
          <w:rPr>
            <w:lang w:val="en-GB"/>
          </w:rPr>
          <w:t xml:space="preserve"> compute</w:t>
        </w:r>
      </w:ins>
      <w:r w:rsidRPr="00903E77">
        <w:rPr>
          <w:lang w:val="en-GB"/>
        </w:rPr>
        <w:t xml:space="preserve"> the precision of </w:t>
      </w:r>
      <w:proofErr w:type="spellStart"/>
      <w:r w:rsidRPr="00903E77">
        <w:rPr>
          <w:lang w:val="en-GB"/>
        </w:rPr>
        <w:t>color</w:t>
      </w:r>
      <w:proofErr w:type="spellEnd"/>
      <w:r w:rsidRPr="00903E77">
        <w:rPr>
          <w:lang w:val="en-GB"/>
        </w:rPr>
        <w:t xml:space="preserve"> working memor</w:t>
      </w:r>
      <w:ins w:id="185" w:author="Jacob Roundy" w:date="2015-04-01T13:53:00Z">
        <w:r w:rsidR="00021255">
          <w:rPr>
            <w:lang w:val="en-GB"/>
          </w:rPr>
          <w:t>y</w:t>
        </w:r>
      </w:ins>
      <w:del w:id="186" w:author="Jacob Roundy" w:date="2015-04-01T13:53:00Z">
        <w:r w:rsidRPr="00903E77" w:rsidDel="00021255">
          <w:rPr>
            <w:lang w:val="en-GB"/>
          </w:rPr>
          <w:delText>y can be computed</w:delText>
        </w:r>
      </w:del>
      <w:r w:rsidRPr="00903E77">
        <w:rPr>
          <w:lang w:val="en-GB"/>
        </w:rPr>
        <w:t xml:space="preserve">. </w:t>
      </w:r>
      <w:commentRangeStart w:id="187"/>
      <w:del w:id="188" w:author="Jacob Roundy" w:date="2015-04-01T13:55:00Z">
        <w:r w:rsidRPr="00903E77" w:rsidDel="00021255">
          <w:rPr>
            <w:lang w:val="en-GB"/>
          </w:rPr>
          <w:delText>Specifically, the standard deviation of the distribution is the most often used measure to describe the spread of responses. A large standard deviation means that the distribution has a lot of spread and variability, a reflection of relatively imprecise responses. A small standard deviation reflects a tight distribution, and precise memory. In this way large numbers reflect imprecision and small numbers reflect precision, so scientists often use the inverse of the standard deviation (one divided by the standard deviation) to quantify precision. Now large numbers designate precise memories and small numbers designate imprecise memories</w:delText>
        </w:r>
      </w:del>
      <w:commentRangeEnd w:id="187"/>
      <w:r w:rsidR="00CF2BAF">
        <w:rPr>
          <w:rStyle w:val="CommentReference"/>
        </w:rPr>
        <w:commentReference w:id="187"/>
      </w:r>
      <w:del w:id="189" w:author="Jacob Roundy" w:date="2015-04-01T13:55:00Z">
        <w:r w:rsidRPr="00903E77" w:rsidDel="00021255">
          <w:rPr>
            <w:lang w:val="en-GB"/>
          </w:rPr>
          <w:delText>.</w:delText>
        </w:r>
      </w:del>
    </w:p>
    <w:p w14:paraId="7FB65F87" w14:textId="3DD04EC1" w:rsidR="00E91F06" w:rsidRPr="00903E77" w:rsidDel="00903E77" w:rsidRDefault="00E91F06" w:rsidP="00E91F06">
      <w:pPr>
        <w:widowControl w:val="0"/>
        <w:autoSpaceDE w:val="0"/>
        <w:autoSpaceDN w:val="0"/>
        <w:adjustRightInd w:val="0"/>
        <w:spacing w:after="0"/>
        <w:rPr>
          <w:del w:id="190" w:author="Jacob Roundy" w:date="2015-04-01T12:20:00Z"/>
          <w:rFonts w:cs="Times New Roman"/>
          <w:b/>
        </w:rPr>
      </w:pPr>
    </w:p>
    <w:p w14:paraId="27788ACD" w14:textId="410F8752" w:rsidR="00E91F06" w:rsidRPr="00903E77" w:rsidDel="00903E77" w:rsidRDefault="00E91F06" w:rsidP="008B59AF">
      <w:pPr>
        <w:widowControl w:val="0"/>
        <w:autoSpaceDE w:val="0"/>
        <w:autoSpaceDN w:val="0"/>
        <w:adjustRightInd w:val="0"/>
        <w:spacing w:after="0"/>
        <w:ind w:left="720" w:hanging="720"/>
        <w:rPr>
          <w:del w:id="191" w:author="Jacob Roundy" w:date="2015-04-01T12:20:00Z"/>
          <w:rFonts w:cs="Times New Roman"/>
        </w:rPr>
      </w:pPr>
      <w:del w:id="192" w:author="Jacob Roundy" w:date="2015-04-01T12:20:00Z">
        <w:r w:rsidRPr="00903E77" w:rsidDel="00903E77">
          <w:rPr>
            <w:rFonts w:cs="Times New Roman"/>
            <w:b/>
          </w:rPr>
          <w:tab/>
          <w:delText>3.1</w:delText>
        </w:r>
        <w:r w:rsidR="008B59AF" w:rsidRPr="00903E77" w:rsidDel="00903E77">
          <w:rPr>
            <w:rFonts w:cs="Times New Roman"/>
            <w:b/>
          </w:rPr>
          <w:tab/>
        </w:r>
        <w:commentRangeStart w:id="193"/>
        <w:r w:rsidR="00825EBD" w:rsidRPr="00903E77" w:rsidDel="00903E77">
          <w:rPr>
            <w:rFonts w:cs="Times New Roman"/>
          </w:rPr>
          <w:delText>To understand the analysis of delayed estimation data, consider a hypothetical scenario in which the same color is the sample on many trials</w:delText>
        </w:r>
        <w:r w:rsidR="00CB3B6B" w:rsidRPr="00903E77" w:rsidDel="00903E77">
          <w:rPr>
            <w:rFonts w:cs="Times New Roman"/>
          </w:rPr>
          <w:delText xml:space="preserve"> (Figure 3). </w:delText>
        </w:r>
        <w:r w:rsidR="008B0F66" w:rsidRPr="00903E77" w:rsidDel="00903E77">
          <w:rPr>
            <w:rFonts w:cs="Times New Roman"/>
          </w:rPr>
          <w:delText xml:space="preserve">The participant will not always respond with exactly that color. </w:delText>
        </w:r>
        <w:r w:rsidR="00D80E8F" w:rsidRPr="00903E77" w:rsidDel="00903E77">
          <w:rPr>
            <w:rFonts w:cs="Times New Roman"/>
          </w:rPr>
          <w:delText>They</w:delText>
        </w:r>
        <w:r w:rsidR="008B0F66" w:rsidRPr="00903E77" w:rsidDel="00903E77">
          <w:rPr>
            <w:rFonts w:cs="Times New Roman"/>
          </w:rPr>
          <w:delText xml:space="preserve"> also won’t respond with ones that are very different</w:delText>
        </w:r>
        <w:r w:rsidR="00D80E8F" w:rsidRPr="00903E77" w:rsidDel="00903E77">
          <w:rPr>
            <w:rFonts w:cs="Times New Roman"/>
          </w:rPr>
          <w:delText>, s</w:delText>
        </w:r>
        <w:r w:rsidR="008B0F66" w:rsidRPr="00903E77" w:rsidDel="00903E77">
          <w:rPr>
            <w:rFonts w:cs="Times New Roman"/>
          </w:rPr>
          <w:delText>o the expectation is that the</w:delText>
        </w:r>
        <w:r w:rsidR="00825EBD" w:rsidRPr="00903E77" w:rsidDel="00903E77">
          <w:rPr>
            <w:rFonts w:cs="Times New Roman"/>
          </w:rPr>
          <w:delText xml:space="preserve"> </w:delText>
        </w:r>
        <w:r w:rsidR="008B0F66" w:rsidRPr="00903E77" w:rsidDel="00903E77">
          <w:rPr>
            <w:rFonts w:cs="Times New Roman"/>
          </w:rPr>
          <w:delText xml:space="preserve">exactly </w:delText>
        </w:r>
        <w:r w:rsidR="00825EBD" w:rsidRPr="00903E77" w:rsidDel="00903E77">
          <w:rPr>
            <w:rFonts w:cs="Times New Roman"/>
          </w:rPr>
          <w:delText xml:space="preserve">correct color </w:delText>
        </w:r>
        <w:r w:rsidR="008B0F66" w:rsidRPr="00903E77" w:rsidDel="00903E77">
          <w:rPr>
            <w:rFonts w:cs="Times New Roman"/>
          </w:rPr>
          <w:delText>is</w:delText>
        </w:r>
        <w:r w:rsidR="00825EBD" w:rsidRPr="00903E77" w:rsidDel="00903E77">
          <w:rPr>
            <w:rFonts w:cs="Times New Roman"/>
          </w:rPr>
          <w:delText xml:space="preserve"> selected most frequentl</w:delText>
        </w:r>
        <w:r w:rsidR="008B0F66" w:rsidRPr="00903E77" w:rsidDel="00903E77">
          <w:rPr>
            <w:rFonts w:cs="Times New Roman"/>
          </w:rPr>
          <w:delText xml:space="preserve">y. Colors very similar to it should be selected less often, but still frequently. And very different colors should be selected almost never. This kind of pattern can be described mathematically in terms of a </w:delText>
        </w:r>
        <w:r w:rsidR="00F4192B" w:rsidRPr="00903E77" w:rsidDel="00903E77">
          <w:rPr>
            <w:rFonts w:cs="Times New Roman"/>
          </w:rPr>
          <w:delText>n</w:delText>
        </w:r>
        <w:r w:rsidR="008B0F66" w:rsidRPr="00903E77" w:rsidDel="00903E77">
          <w:rPr>
            <w:rFonts w:cs="Times New Roman"/>
          </w:rPr>
          <w:delText xml:space="preserve">ormal distribution — a bell curve. The correct answer should be the </w:delText>
        </w:r>
        <w:r w:rsidR="00825EBD" w:rsidRPr="00903E77" w:rsidDel="00903E77">
          <w:rPr>
            <w:rFonts w:cs="Times New Roman"/>
          </w:rPr>
          <w:delText>average</w:delText>
        </w:r>
        <w:r w:rsidR="008B0F66" w:rsidRPr="00903E77" w:rsidDel="00903E77">
          <w:rPr>
            <w:rFonts w:cs="Times New Roman"/>
          </w:rPr>
          <w:delText xml:space="preserve"> response</w:delText>
        </w:r>
        <w:r w:rsidR="00825EBD" w:rsidRPr="00903E77" w:rsidDel="00903E77">
          <w:rPr>
            <w:rFonts w:cs="Times New Roman"/>
          </w:rPr>
          <w:delText xml:space="preserve"> over many trials, but owing to imprecision in memory, there should </w:delText>
        </w:r>
        <w:r w:rsidR="008B0F66" w:rsidRPr="00903E77" w:rsidDel="00903E77">
          <w:rPr>
            <w:rFonts w:cs="Times New Roman"/>
          </w:rPr>
          <w:delText xml:space="preserve">also </w:delText>
        </w:r>
        <w:r w:rsidR="00825EBD" w:rsidRPr="00903E77" w:rsidDel="00903E77">
          <w:rPr>
            <w:rFonts w:cs="Times New Roman"/>
          </w:rPr>
          <w:delText xml:space="preserve">be some spread. Quantifying the spread amounts to quantifying the precision of color working </w:delText>
        </w:r>
        <w:r w:rsidR="000E7BAE" w:rsidRPr="00903E77" w:rsidDel="00903E77">
          <w:rPr>
            <w:rFonts w:cs="Times New Roman"/>
          </w:rPr>
          <w:delText>memory. Here is how it is done</w:delText>
        </w:r>
        <w:r w:rsidR="00534315" w:rsidRPr="00903E77" w:rsidDel="00903E77">
          <w:rPr>
            <w:rFonts w:cs="Times New Roman"/>
          </w:rPr>
          <w:delText xml:space="preserve"> (figure 3)</w:delText>
        </w:r>
        <w:r w:rsidR="000E7BAE" w:rsidRPr="00903E77" w:rsidDel="00903E77">
          <w:rPr>
            <w:rFonts w:cs="Times New Roman"/>
          </w:rPr>
          <w:delText>.</w:delText>
        </w:r>
      </w:del>
      <w:commentRangeEnd w:id="193"/>
      <w:r w:rsidR="00010B50">
        <w:rPr>
          <w:rStyle w:val="CommentReference"/>
        </w:rPr>
        <w:commentReference w:id="193"/>
      </w:r>
    </w:p>
    <w:p w14:paraId="09B3E7B2" w14:textId="0BC73BE5" w:rsidR="000E7BAE" w:rsidRPr="00903E77" w:rsidDel="00903E77" w:rsidRDefault="000E7BAE" w:rsidP="00CB3B6B">
      <w:pPr>
        <w:widowControl w:val="0"/>
        <w:autoSpaceDE w:val="0"/>
        <w:autoSpaceDN w:val="0"/>
        <w:adjustRightInd w:val="0"/>
        <w:spacing w:after="0"/>
        <w:rPr>
          <w:del w:id="194" w:author="Jacob Roundy" w:date="2015-04-01T12:20:00Z"/>
          <w:rFonts w:cs="Times New Roman"/>
        </w:rPr>
      </w:pPr>
    </w:p>
    <w:p w14:paraId="21B23268" w14:textId="74265A82" w:rsidR="00980371" w:rsidRPr="00903E77" w:rsidDel="00903E77" w:rsidRDefault="000E7BAE" w:rsidP="00186859">
      <w:pPr>
        <w:widowControl w:val="0"/>
        <w:autoSpaceDE w:val="0"/>
        <w:autoSpaceDN w:val="0"/>
        <w:adjustRightInd w:val="0"/>
        <w:spacing w:after="0"/>
        <w:ind w:left="720" w:hanging="720"/>
        <w:rPr>
          <w:del w:id="195" w:author="Jacob Roundy" w:date="2015-04-01T12:20:00Z"/>
          <w:rFonts w:cs="Times New Roman"/>
        </w:rPr>
      </w:pPr>
      <w:del w:id="196" w:author="Jacob Roundy" w:date="2015-04-01T12:20:00Z">
        <w:r w:rsidRPr="00903E77" w:rsidDel="00903E77">
          <w:rPr>
            <w:rFonts w:cs="Times New Roman"/>
          </w:rPr>
          <w:tab/>
        </w:r>
        <w:r w:rsidRPr="00903E77" w:rsidDel="00903E77">
          <w:rPr>
            <w:rFonts w:cs="Times New Roman"/>
            <w:b/>
          </w:rPr>
          <w:delText>3.2</w:delText>
        </w:r>
        <w:r w:rsidR="00CB0665" w:rsidRPr="00903E77" w:rsidDel="00903E77">
          <w:rPr>
            <w:rFonts w:cs="Times New Roman"/>
            <w:b/>
          </w:rPr>
          <w:tab/>
        </w:r>
        <w:commentRangeStart w:id="197"/>
        <w:r w:rsidR="00980371" w:rsidRPr="00903E77" w:rsidDel="005B3E46">
          <w:rPr>
            <w:rFonts w:cs="Times New Roman"/>
          </w:rPr>
          <w:delText xml:space="preserve">The raw data on </w:delText>
        </w:r>
        <w:r w:rsidR="00CB3B6B" w:rsidRPr="00903E77" w:rsidDel="005B3E46">
          <w:rPr>
            <w:rFonts w:cs="Times New Roman"/>
          </w:rPr>
          <w:delText>each trial are a response color</w:delText>
        </w:r>
        <w:r w:rsidR="00980371" w:rsidRPr="00903E77" w:rsidDel="005B3E46">
          <w:rPr>
            <w:rFonts w:cs="Times New Roman"/>
          </w:rPr>
          <w:delText xml:space="preserve"> and the true target color. </w:delText>
        </w:r>
        <w:r w:rsidR="00534315" w:rsidRPr="00903E77" w:rsidDel="005B3E46">
          <w:rPr>
            <w:rFonts w:cs="Times New Roman"/>
          </w:rPr>
          <w:delText>T</w:delText>
        </w:r>
        <w:r w:rsidR="00980371" w:rsidRPr="00903E77" w:rsidDel="005B3E46">
          <w:rPr>
            <w:rFonts w:cs="Times New Roman"/>
          </w:rPr>
          <w:delText xml:space="preserve">hat means that the accuracy of a response on each trial can be quantified in terms of the angular difference between the right answer and the given answer. Recall that the colors —including the target and any response— make up a ring, occupying a total of 360 degrees. When the answer given </w:delText>
        </w:r>
        <w:r w:rsidR="00F03DDC" w:rsidRPr="00903E77" w:rsidDel="005B3E46">
          <w:rPr>
            <w:rFonts w:cs="Times New Roman"/>
          </w:rPr>
          <w:delText xml:space="preserve">is </w:delText>
        </w:r>
        <w:r w:rsidR="00980371" w:rsidRPr="00903E77" w:rsidDel="005B3E46">
          <w:rPr>
            <w:rFonts w:cs="Times New Roman"/>
          </w:rPr>
          <w:delText xml:space="preserve">exactly right, </w:delText>
        </w:r>
        <w:r w:rsidR="00F03DDC" w:rsidRPr="00903E77" w:rsidDel="005B3E46">
          <w:rPr>
            <w:rFonts w:cs="Times New Roman"/>
          </w:rPr>
          <w:delText xml:space="preserve">the </w:delText>
        </w:r>
        <w:r w:rsidR="00980371" w:rsidRPr="00903E77" w:rsidDel="005B3E46">
          <w:rPr>
            <w:rFonts w:cs="Times New Roman"/>
          </w:rPr>
          <w:delText xml:space="preserve">angular error will be zero, and the most it </w:delText>
        </w:r>
        <w:r w:rsidR="00F03DDC" w:rsidRPr="00903E77" w:rsidDel="005B3E46">
          <w:rPr>
            <w:rFonts w:cs="Times New Roman"/>
          </w:rPr>
          <w:delText xml:space="preserve">can </w:delText>
        </w:r>
        <w:r w:rsidR="00980371" w:rsidRPr="00903E77" w:rsidDel="005B3E46">
          <w:rPr>
            <w:rFonts w:cs="Times New Roman"/>
          </w:rPr>
          <w:delText xml:space="preserve">ever be is 358 degrees. </w:delText>
        </w:r>
        <w:r w:rsidR="00180674" w:rsidRPr="00903E77" w:rsidDel="005B3E46">
          <w:rPr>
            <w:rFonts w:cs="Times New Roman"/>
          </w:rPr>
          <w:delText>For each trial, compute the angular response error</w:delText>
        </w:r>
      </w:del>
      <w:commentRangeEnd w:id="197"/>
      <w:r w:rsidR="00010B50">
        <w:rPr>
          <w:rStyle w:val="CommentReference"/>
        </w:rPr>
        <w:commentReference w:id="197"/>
      </w:r>
      <w:del w:id="198" w:author="Jacob Roundy" w:date="2015-04-01T12:20:00Z">
        <w:r w:rsidR="00180674" w:rsidRPr="00903E77" w:rsidDel="005B3E46">
          <w:rPr>
            <w:rFonts w:cs="Times New Roman"/>
          </w:rPr>
          <w:delText>.</w:delText>
        </w:r>
      </w:del>
      <w:ins w:id="199" w:author="Jonathan Flombaum" w:date="2015-03-27T06:21:00Z">
        <w:del w:id="200" w:author="Jacob Roundy" w:date="2015-04-01T12:20:00Z">
          <w:r w:rsidR="00180674" w:rsidRPr="00903E77" w:rsidDel="005B3E46">
            <w:rPr>
              <w:rFonts w:cs="Times New Roman"/>
            </w:rPr>
            <w:delText xml:space="preserve"> </w:delText>
          </w:r>
          <w:commentRangeStart w:id="201"/>
          <w:r w:rsidR="00FB52C6" w:rsidRPr="00903E77" w:rsidDel="005B3E46">
            <w:rPr>
              <w:rFonts w:cs="Times New Roman"/>
            </w:rPr>
            <w:delText>Compute the number of colors between the correct respon</w:delText>
          </w:r>
        </w:del>
      </w:ins>
      <w:ins w:id="202" w:author="Jonathan Flombaum" w:date="2015-03-27T06:39:00Z">
        <w:del w:id="203" w:author="Jacob Roundy" w:date="2015-04-01T12:20:00Z">
          <w:r w:rsidR="006A24C0" w:rsidRPr="00903E77" w:rsidDel="005B3E46">
            <w:rPr>
              <w:rFonts w:cs="Times New Roman"/>
            </w:rPr>
            <w:delText>se in each trial and the one given, and then multiply that number by 2, since 2 degrees separate each of the colors. The result is the angular error in each trial. Make this a column in the spreadsheet.</w:delText>
          </w:r>
        </w:del>
      </w:ins>
      <w:commentRangeEnd w:id="201"/>
      <w:r w:rsidR="00010B50">
        <w:rPr>
          <w:rStyle w:val="CommentReference"/>
        </w:rPr>
        <w:commentReference w:id="201"/>
      </w:r>
      <w:ins w:id="204" w:author="Jonathan Flombaum" w:date="2015-03-27T06:39:00Z">
        <w:del w:id="205" w:author="Jacob Roundy" w:date="2015-04-01T12:20:00Z">
          <w:r w:rsidR="006A24C0" w:rsidRPr="00903E77" w:rsidDel="005B3E46">
            <w:rPr>
              <w:rFonts w:cs="Times New Roman"/>
            </w:rPr>
            <w:delText xml:space="preserve"> </w:delText>
          </w:r>
        </w:del>
      </w:ins>
    </w:p>
    <w:p w14:paraId="2AC4730C" w14:textId="08AF726E" w:rsidR="00980371" w:rsidRPr="00903E77" w:rsidDel="00903E77" w:rsidRDefault="00980371" w:rsidP="00534315">
      <w:pPr>
        <w:widowControl w:val="0"/>
        <w:autoSpaceDE w:val="0"/>
        <w:autoSpaceDN w:val="0"/>
        <w:adjustRightInd w:val="0"/>
        <w:spacing w:after="0"/>
        <w:ind w:left="720" w:hanging="720"/>
        <w:rPr>
          <w:ins w:id="206" w:author="Jonathan Flombaum" w:date="2015-03-27T06:20:00Z"/>
          <w:del w:id="207" w:author="Jacob Roundy" w:date="2015-04-01T12:20:00Z"/>
          <w:rFonts w:cs="Times New Roman"/>
        </w:rPr>
      </w:pPr>
    </w:p>
    <w:p w14:paraId="53E65B46" w14:textId="4DC5A174" w:rsidR="00180674" w:rsidRPr="00903E77" w:rsidDel="00903E77" w:rsidRDefault="00180674" w:rsidP="00534315">
      <w:pPr>
        <w:widowControl w:val="0"/>
        <w:autoSpaceDE w:val="0"/>
        <w:autoSpaceDN w:val="0"/>
        <w:adjustRightInd w:val="0"/>
        <w:spacing w:after="0"/>
        <w:ind w:left="720" w:hanging="720"/>
        <w:rPr>
          <w:del w:id="208" w:author="Jacob Roundy" w:date="2015-04-01T12:20:00Z"/>
          <w:rFonts w:cs="Times New Roman"/>
        </w:rPr>
      </w:pPr>
    </w:p>
    <w:p w14:paraId="41239476" w14:textId="2E520D7D" w:rsidR="006A24C0" w:rsidRPr="00903E77" w:rsidDel="00903E77" w:rsidRDefault="00980371" w:rsidP="00534315">
      <w:pPr>
        <w:widowControl w:val="0"/>
        <w:autoSpaceDE w:val="0"/>
        <w:autoSpaceDN w:val="0"/>
        <w:adjustRightInd w:val="0"/>
        <w:spacing w:after="0"/>
        <w:ind w:left="720" w:hanging="720"/>
        <w:rPr>
          <w:ins w:id="209" w:author="Jonathan Flombaum" w:date="2015-03-27T06:41:00Z"/>
          <w:del w:id="210" w:author="Jacob Roundy" w:date="2015-04-01T12:20:00Z"/>
          <w:rFonts w:cs="Times New Roman"/>
        </w:rPr>
      </w:pPr>
      <w:del w:id="211" w:author="Jacob Roundy" w:date="2015-04-01T12:20:00Z">
        <w:r w:rsidRPr="00903E77" w:rsidDel="00903E77">
          <w:rPr>
            <w:rFonts w:cs="Times New Roman"/>
          </w:rPr>
          <w:tab/>
        </w:r>
        <w:r w:rsidR="008B59AF" w:rsidRPr="00903E77" w:rsidDel="00903E77">
          <w:rPr>
            <w:rFonts w:cs="Times New Roman"/>
            <w:b/>
          </w:rPr>
          <w:delText xml:space="preserve">3.3  </w:delText>
        </w:r>
      </w:del>
      <w:ins w:id="212" w:author="Jonathan Flombaum" w:date="2015-03-27T06:40:00Z">
        <w:del w:id="213" w:author="Jacob Roundy" w:date="2015-04-01T12:20:00Z">
          <w:r w:rsidR="006A24C0" w:rsidRPr="00903E77" w:rsidDel="00903E77">
            <w:rPr>
              <w:rFonts w:cs="Times New Roman"/>
              <w:b/>
            </w:rPr>
            <w:delText xml:space="preserve">2  </w:delText>
          </w:r>
        </w:del>
      </w:ins>
      <w:del w:id="214" w:author="Jacob Roundy" w:date="2015-04-01T12:20:00Z">
        <w:r w:rsidR="00D97306" w:rsidRPr="00903E77" w:rsidDel="00903E77">
          <w:rPr>
            <w:rFonts w:cs="Times New Roman"/>
            <w:b/>
          </w:rPr>
          <w:tab/>
        </w:r>
      </w:del>
      <w:commentRangeStart w:id="215"/>
      <w:ins w:id="216" w:author="Jonathan Flombaum" w:date="2015-03-27T06:40:00Z">
        <w:del w:id="217" w:author="Jacob Roundy" w:date="2015-04-01T12:20:00Z">
          <w:r w:rsidR="006A24C0" w:rsidRPr="00903E77" w:rsidDel="005B3E46">
            <w:rPr>
              <w:rFonts w:cs="Times New Roman"/>
            </w:rPr>
            <w:delText>Because the colors all have equal luminance and contrast, responses can be collapsed across color targets —analyzed just like they would be in the hypothetical case of a single color repeated many times</w:delText>
          </w:r>
        </w:del>
      </w:ins>
      <w:ins w:id="218" w:author="Jonathan Flombaum" w:date="2015-03-27T06:41:00Z">
        <w:del w:id="219" w:author="Jacob Roundy" w:date="2015-04-01T12:20:00Z">
          <w:r w:rsidR="006A24C0" w:rsidRPr="00903E77" w:rsidDel="005B3E46">
            <w:rPr>
              <w:rFonts w:cs="Times New Roman"/>
            </w:rPr>
            <w:delText xml:space="preserve"> </w:delText>
          </w:r>
        </w:del>
      </w:ins>
      <w:ins w:id="220" w:author="Jonathan Flombaum" w:date="2015-03-27T06:40:00Z">
        <w:del w:id="221" w:author="Jacob Roundy" w:date="2015-04-01T12:20:00Z">
          <w:r w:rsidR="006A24C0" w:rsidRPr="00903E77" w:rsidDel="005B3E46">
            <w:rPr>
              <w:rFonts w:cs="Times New Roman"/>
            </w:rPr>
            <w:delText>(</w:delText>
          </w:r>
          <w:r w:rsidR="006A24C0" w:rsidRPr="00903E77" w:rsidDel="005B3E46">
            <w:rPr>
              <w:rFonts w:cs="Times New Roman"/>
              <w:b/>
            </w:rPr>
            <w:delText>Figure 3</w:delText>
          </w:r>
          <w:r w:rsidR="006A24C0" w:rsidRPr="00903E77" w:rsidDel="005B3E46">
            <w:rPr>
              <w:rFonts w:cs="Times New Roman"/>
            </w:rPr>
            <w:delText xml:space="preserve">). The participant will not always respond with exactly that color. They also won’t respond with ones that are very different, so the expectation is that the exactly correct color is selected most frequently. Colors very similar to it should be selected less often, but still frequently. And very different colors should be selected almost never. This kind of pattern can </w:delText>
          </w:r>
          <w:r w:rsidR="006A24C0" w:rsidRPr="00903E77" w:rsidDel="005B3E46">
            <w:rPr>
              <w:rFonts w:cs="Times New Roman"/>
            </w:rPr>
            <w:lastRenderedPageBreak/>
            <w:delText>be described mathematically in terms of a normal distribution — a bell curve. The correct answer should be the average response over many trials, but owing to imprecision in memory, there should also be some spread. Quantifying the spread amounts to quantifying the precision of color working memory (</w:delText>
          </w:r>
        </w:del>
        <w:del w:id="222" w:author="Jacob Roundy" w:date="2015-04-01T11:52:00Z">
          <w:r w:rsidR="006A24C0" w:rsidRPr="00903E77" w:rsidDel="0016289E">
            <w:rPr>
              <w:rFonts w:cs="Times New Roman"/>
              <w:b/>
            </w:rPr>
            <w:delText>f</w:delText>
          </w:r>
        </w:del>
        <w:del w:id="223" w:author="Jacob Roundy" w:date="2015-04-01T12:20:00Z">
          <w:r w:rsidR="006A24C0" w:rsidRPr="00903E77" w:rsidDel="005B3E46">
            <w:rPr>
              <w:rFonts w:cs="Times New Roman"/>
              <w:b/>
            </w:rPr>
            <w:delText>igure 3</w:delText>
          </w:r>
          <w:r w:rsidR="006A24C0" w:rsidRPr="00903E77" w:rsidDel="005B3E46">
            <w:rPr>
              <w:rFonts w:cs="Times New Roman"/>
            </w:rPr>
            <w:delText>).</w:delText>
          </w:r>
        </w:del>
      </w:ins>
      <w:del w:id="224" w:author="Jacob Roundy" w:date="2015-04-01T12:20:00Z">
        <w:r w:rsidR="008B59AF" w:rsidRPr="00903E77" w:rsidDel="00903E77">
          <w:rPr>
            <w:rFonts w:cs="Times New Roman"/>
          </w:rPr>
          <w:delText>Because the colors all have equal luminance and contrast, responses can be collapsed across color targets —analyzed just like the</w:delText>
        </w:r>
        <w:r w:rsidR="00CB3B6B" w:rsidRPr="00903E77" w:rsidDel="00903E77">
          <w:rPr>
            <w:rFonts w:cs="Times New Roman"/>
          </w:rPr>
          <w:delText>y</w:delText>
        </w:r>
        <w:r w:rsidR="008B59AF" w:rsidRPr="00903E77" w:rsidDel="00903E77">
          <w:rPr>
            <w:rFonts w:cs="Times New Roman"/>
          </w:rPr>
          <w:delText xml:space="preserve"> would be in the hypothetical case of a single color repeated many times. </w:delText>
        </w:r>
      </w:del>
    </w:p>
    <w:p w14:paraId="4F723227" w14:textId="1CDC36CD" w:rsidR="006A24C0" w:rsidRPr="00903E77" w:rsidDel="00903E77" w:rsidRDefault="006A24C0" w:rsidP="00534315">
      <w:pPr>
        <w:widowControl w:val="0"/>
        <w:autoSpaceDE w:val="0"/>
        <w:autoSpaceDN w:val="0"/>
        <w:adjustRightInd w:val="0"/>
        <w:spacing w:after="0"/>
        <w:ind w:left="720" w:hanging="720"/>
        <w:rPr>
          <w:ins w:id="225" w:author="Jonathan Flombaum" w:date="2015-03-27T06:41:00Z"/>
          <w:del w:id="226" w:author="Jacob Roundy" w:date="2015-04-01T12:20:00Z"/>
          <w:rFonts w:cs="Times New Roman"/>
        </w:rPr>
      </w:pPr>
    </w:p>
    <w:p w14:paraId="29F347FF" w14:textId="472F0767" w:rsidR="009A7A0F" w:rsidRPr="00903E77" w:rsidDel="00903E77" w:rsidRDefault="006A24C0" w:rsidP="00186859">
      <w:pPr>
        <w:widowControl w:val="0"/>
        <w:autoSpaceDE w:val="0"/>
        <w:autoSpaceDN w:val="0"/>
        <w:adjustRightInd w:val="0"/>
        <w:spacing w:after="0"/>
        <w:ind w:left="720" w:hanging="720"/>
        <w:rPr>
          <w:del w:id="227" w:author="Jacob Roundy" w:date="2015-04-01T12:20:00Z"/>
          <w:rFonts w:cs="Times New Roman"/>
        </w:rPr>
      </w:pPr>
      <w:ins w:id="228" w:author="Jonathan Flombaum" w:date="2015-03-27T06:41:00Z">
        <w:del w:id="229" w:author="Jacob Roundy" w:date="2015-04-01T12:20:00Z">
          <w:r w:rsidRPr="00903E77" w:rsidDel="00903E77">
            <w:rPr>
              <w:rFonts w:cs="Times New Roman"/>
            </w:rPr>
            <w:tab/>
          </w:r>
        </w:del>
      </w:ins>
      <w:del w:id="230" w:author="Jacob Roundy" w:date="2015-04-01T12:20:00Z">
        <w:r w:rsidR="009A7A0F" w:rsidRPr="00903E77" w:rsidDel="00903E77">
          <w:rPr>
            <w:rFonts w:cs="Times New Roman"/>
          </w:rPr>
          <w:delText>In other words, angular error amounts to a color-agnostic way of characterizin</w:delText>
        </w:r>
        <w:r w:rsidR="00CB3B6B" w:rsidRPr="00903E77" w:rsidDel="00903E77">
          <w:rPr>
            <w:rFonts w:cs="Times New Roman"/>
          </w:rPr>
          <w:delText>g the accuracy of each response</w:delText>
        </w:r>
      </w:del>
      <w:ins w:id="231" w:author="Jonathan Flombaum" w:date="2015-03-27T06:42:00Z">
        <w:del w:id="232" w:author="Jacob Roundy" w:date="2015-04-01T12:20:00Z">
          <w:r w:rsidRPr="00903E77" w:rsidDel="00903E77">
            <w:rPr>
              <w:rFonts w:cs="Times New Roman"/>
            </w:rPr>
            <w:delText>.</w:delText>
          </w:r>
        </w:del>
      </w:ins>
      <w:del w:id="233" w:author="Jacob Roundy" w:date="2015-04-01T12:20:00Z">
        <w:r w:rsidR="009A7A0F" w:rsidRPr="00903E77" w:rsidDel="00903E77">
          <w:rPr>
            <w:rFonts w:cs="Times New Roman"/>
          </w:rPr>
          <w:delText xml:space="preserve">, and angular errors can be </w:delText>
        </w:r>
      </w:del>
      <w:ins w:id="234" w:author="Jonathan Flombaum" w:date="2015-03-27T06:42:00Z">
        <w:del w:id="235" w:author="Jacob Roundy" w:date="2015-04-01T12:20:00Z">
          <w:r w:rsidRPr="00903E77" w:rsidDel="00903E77">
            <w:rPr>
              <w:rFonts w:cs="Times New Roman"/>
            </w:rPr>
            <w:delText>So</w:delText>
          </w:r>
        </w:del>
      </w:ins>
      <w:commentRangeEnd w:id="215"/>
      <w:r w:rsidR="00010B50">
        <w:rPr>
          <w:rStyle w:val="CommentReference"/>
        </w:rPr>
        <w:commentReference w:id="215"/>
      </w:r>
      <w:ins w:id="236" w:author="Jonathan Flombaum" w:date="2015-03-27T06:42:00Z">
        <w:del w:id="237" w:author="Jacob Roundy" w:date="2015-04-01T12:20:00Z">
          <w:r w:rsidRPr="00903E77" w:rsidDel="00903E77">
            <w:rPr>
              <w:rFonts w:cs="Times New Roman"/>
            </w:rPr>
            <w:delText xml:space="preserve">, </w:delText>
          </w:r>
        </w:del>
      </w:ins>
      <w:commentRangeStart w:id="238"/>
      <w:del w:id="239" w:author="Jacob Roundy" w:date="2015-04-01T12:20:00Z">
        <w:r w:rsidR="009A7A0F" w:rsidRPr="00903E77" w:rsidDel="00903E77">
          <w:rPr>
            <w:rFonts w:cs="Times New Roman"/>
          </w:rPr>
          <w:delText>average</w:delText>
        </w:r>
      </w:del>
      <w:ins w:id="240" w:author="Jonathan Flombaum" w:date="2015-03-27T06:42:00Z">
        <w:del w:id="241" w:author="Jacob Roundy" w:date="2015-04-01T12:20:00Z">
          <w:r w:rsidRPr="00903E77" w:rsidDel="00903E77">
            <w:rPr>
              <w:rFonts w:cs="Times New Roman"/>
            </w:rPr>
            <w:delText xml:space="preserve"> together the angular errors</w:delText>
          </w:r>
        </w:del>
      </w:ins>
      <w:del w:id="242" w:author="Jacob Roundy" w:date="2015-04-01T12:20:00Z">
        <w:r w:rsidR="009A7A0F" w:rsidRPr="00903E77" w:rsidDel="00903E77">
          <w:rPr>
            <w:rFonts w:cs="Times New Roman"/>
          </w:rPr>
          <w:delText xml:space="preserve">d across all trials </w:delText>
        </w:r>
      </w:del>
      <w:ins w:id="243" w:author="Jonathan Flombaum" w:date="2015-03-27T06:42:00Z">
        <w:del w:id="244" w:author="Jacob Roundy" w:date="2015-04-01T12:20:00Z">
          <w:r w:rsidR="004E5C5C" w:rsidRPr="00903E77" w:rsidDel="00903E77">
            <w:rPr>
              <w:rFonts w:cs="Times New Roman"/>
            </w:rPr>
            <w:delText>(</w:delText>
          </w:r>
        </w:del>
      </w:ins>
      <w:del w:id="245" w:author="Jacob Roundy" w:date="2015-04-01T12:20:00Z">
        <w:r w:rsidR="009A7A0F" w:rsidRPr="00903E77" w:rsidDel="00903E77">
          <w:rPr>
            <w:rFonts w:cs="Times New Roman"/>
          </w:rPr>
          <w:delText>under the assumption that there is no reason for any one color to produce average angular errors larger than any other</w:delText>
        </w:r>
      </w:del>
      <w:ins w:id="246" w:author="Jonathan Flombaum" w:date="2015-03-27T06:42:00Z">
        <w:del w:id="247" w:author="Jacob Roundy" w:date="2015-04-01T12:20:00Z">
          <w:r w:rsidR="004E5C5C" w:rsidRPr="00903E77" w:rsidDel="00903E77">
            <w:rPr>
              <w:rFonts w:cs="Times New Roman"/>
            </w:rPr>
            <w:delText>)</w:delText>
          </w:r>
        </w:del>
      </w:ins>
      <w:del w:id="248" w:author="Jacob Roundy" w:date="2015-04-01T12:20:00Z">
        <w:r w:rsidR="009A7A0F" w:rsidRPr="00903E77" w:rsidDel="00903E77">
          <w:rPr>
            <w:rFonts w:cs="Times New Roman"/>
          </w:rPr>
          <w:delText xml:space="preserve">. </w:delText>
        </w:r>
      </w:del>
    </w:p>
    <w:p w14:paraId="116BF7AF" w14:textId="45290563" w:rsidR="009A7A0F" w:rsidRPr="00903E77" w:rsidDel="00903E77" w:rsidRDefault="009A7A0F" w:rsidP="00E11D58">
      <w:pPr>
        <w:widowControl w:val="0"/>
        <w:autoSpaceDE w:val="0"/>
        <w:autoSpaceDN w:val="0"/>
        <w:adjustRightInd w:val="0"/>
        <w:spacing w:after="0"/>
        <w:ind w:left="720" w:hanging="720"/>
        <w:rPr>
          <w:del w:id="249" w:author="Jacob Roundy" w:date="2015-04-01T12:20:00Z"/>
          <w:rFonts w:cs="Times New Roman"/>
          <w:b/>
        </w:rPr>
      </w:pPr>
    </w:p>
    <w:p w14:paraId="4D7E616F" w14:textId="7A0EB362" w:rsidR="00980371" w:rsidRPr="00903E77" w:rsidDel="00903E77" w:rsidRDefault="009A7A0F" w:rsidP="008D3127">
      <w:pPr>
        <w:widowControl w:val="0"/>
        <w:autoSpaceDE w:val="0"/>
        <w:autoSpaceDN w:val="0"/>
        <w:adjustRightInd w:val="0"/>
        <w:spacing w:after="0"/>
        <w:ind w:left="720" w:hanging="720"/>
        <w:rPr>
          <w:del w:id="250" w:author="Jacob Roundy" w:date="2015-04-01T12:20:00Z"/>
          <w:rFonts w:cs="Times New Roman"/>
        </w:rPr>
      </w:pPr>
      <w:del w:id="251" w:author="Jacob Roundy" w:date="2015-04-01T12:20:00Z">
        <w:r w:rsidRPr="00903E77" w:rsidDel="00903E77">
          <w:rPr>
            <w:rFonts w:cs="Times New Roman"/>
            <w:b/>
          </w:rPr>
          <w:tab/>
          <w:delText xml:space="preserve">3.4 </w:delText>
        </w:r>
        <w:r w:rsidR="00D97306" w:rsidRPr="00903E77" w:rsidDel="00903E77">
          <w:rPr>
            <w:rFonts w:cs="Times New Roman"/>
            <w:b/>
          </w:rPr>
          <w:tab/>
        </w:r>
        <w:r w:rsidRPr="00903E77" w:rsidDel="00903E77">
          <w:rPr>
            <w:rFonts w:cs="Times New Roman"/>
          </w:rPr>
          <w:delText>In this way, the responses across all trials can be used to generate</w:delText>
        </w:r>
      </w:del>
      <w:ins w:id="252" w:author="Jonathan Flombaum" w:date="2015-03-27T06:42:00Z">
        <w:del w:id="253" w:author="Jacob Roundy" w:date="2015-04-01T12:20:00Z">
          <w:r w:rsidR="004E5C5C" w:rsidRPr="00903E77" w:rsidDel="00903E77">
            <w:rPr>
              <w:rFonts w:cs="Times New Roman"/>
            </w:rPr>
            <w:delText>You now have</w:delText>
          </w:r>
        </w:del>
      </w:ins>
      <w:del w:id="254" w:author="Jacob Roundy" w:date="2015-04-01T12:20:00Z">
        <w:r w:rsidRPr="00903E77" w:rsidDel="00903E77">
          <w:rPr>
            <w:rFonts w:cs="Times New Roman"/>
          </w:rPr>
          <w:delText xml:space="preserve"> a distribution of the frequency of different angular errors. Such a distribution is shown in </w:delText>
        </w:r>
        <w:r w:rsidRPr="00903E77" w:rsidDel="00903E77">
          <w:rPr>
            <w:rFonts w:cs="Times New Roman"/>
            <w:b/>
          </w:rPr>
          <w:delText>Figure 4</w:delText>
        </w:r>
        <w:r w:rsidRPr="00903E77" w:rsidDel="00903E77">
          <w:rPr>
            <w:rFonts w:cs="Times New Roman"/>
          </w:rPr>
          <w:delText xml:space="preserve">. Note that the mean of the distribution is zero and that it is normally distributed. </w:delText>
        </w:r>
      </w:del>
      <w:commentRangeEnd w:id="238"/>
      <w:r w:rsidR="00CF2BAF">
        <w:rPr>
          <w:rStyle w:val="CommentReference"/>
        </w:rPr>
        <w:commentReference w:id="238"/>
      </w:r>
    </w:p>
    <w:p w14:paraId="123A10EF" w14:textId="77777777" w:rsidR="00BC4E49" w:rsidRPr="00903E77" w:rsidRDefault="00BC4E49" w:rsidP="005A6B6D">
      <w:pPr>
        <w:widowControl w:val="0"/>
        <w:autoSpaceDE w:val="0"/>
        <w:autoSpaceDN w:val="0"/>
        <w:adjustRightInd w:val="0"/>
        <w:spacing w:after="0"/>
        <w:rPr>
          <w:lang w:val="en-GB"/>
        </w:rPr>
      </w:pPr>
    </w:p>
    <w:p w14:paraId="501BE08A" w14:textId="5D5B5531" w:rsidR="0080780C" w:rsidRPr="00903E77" w:rsidRDefault="0080780C" w:rsidP="00D70383">
      <w:pPr>
        <w:spacing w:after="0"/>
        <w:rPr>
          <w:rFonts w:cs="Times New Roman"/>
          <w:b/>
        </w:rPr>
      </w:pPr>
      <w:r w:rsidRPr="00903E77">
        <w:rPr>
          <w:rFonts w:cs="Times New Roman"/>
          <w:b/>
          <w:sz w:val="28"/>
        </w:rPr>
        <w:t>Representative Result</w:t>
      </w:r>
      <w:r w:rsidR="0016289E" w:rsidRPr="00903E77">
        <w:rPr>
          <w:rFonts w:cs="Times New Roman"/>
          <w:b/>
          <w:sz w:val="28"/>
        </w:rPr>
        <w:t>s:</w:t>
      </w:r>
      <w:r w:rsidRPr="00903E77">
        <w:rPr>
          <w:rFonts w:cs="Times New Roman"/>
          <w:b/>
        </w:rPr>
        <w:t xml:space="preserve"> </w:t>
      </w:r>
    </w:p>
    <w:p w14:paraId="2425C6FE" w14:textId="77777777" w:rsidR="00021255" w:rsidRDefault="00021255" w:rsidP="00D70383">
      <w:pPr>
        <w:spacing w:after="0"/>
        <w:rPr>
          <w:rFonts w:cs="Times New Roman"/>
        </w:rPr>
      </w:pPr>
    </w:p>
    <w:p w14:paraId="070F05A5" w14:textId="14790EC3" w:rsidR="00021255" w:rsidRDefault="00021255" w:rsidP="00021255">
      <w:pPr>
        <w:spacing w:after="0"/>
        <w:rPr>
          <w:rFonts w:cs="Times New Roman"/>
        </w:rPr>
      </w:pPr>
      <w:r w:rsidRPr="00903E77">
        <w:rPr>
          <w:rFonts w:cs="Times New Roman"/>
        </w:rPr>
        <w:t>The raw data on each trial are a response color and the true target color. T</w:t>
      </w:r>
      <w:r w:rsidR="00C20CEF">
        <w:rPr>
          <w:rFonts w:cs="Times New Roman"/>
        </w:rPr>
        <w:t xml:space="preserve">hat means </w:t>
      </w:r>
      <w:r w:rsidRPr="00903E77">
        <w:rPr>
          <w:rFonts w:cs="Times New Roman"/>
        </w:rPr>
        <w:t>the accuracy of a response on each trial can be quantified in terms of the angular difference between the right answer and</w:t>
      </w:r>
      <w:r w:rsidR="00C20CEF">
        <w:rPr>
          <w:rFonts w:cs="Times New Roman"/>
        </w:rPr>
        <w:t xml:space="preserve"> the given answer. T</w:t>
      </w:r>
      <w:r w:rsidRPr="00903E77">
        <w:rPr>
          <w:rFonts w:cs="Times New Roman"/>
        </w:rPr>
        <w:t>he colors —</w:t>
      </w:r>
      <w:r>
        <w:rPr>
          <w:rFonts w:cs="Times New Roman"/>
        </w:rPr>
        <w:t xml:space="preserve"> </w:t>
      </w:r>
      <w:r w:rsidRPr="00903E77">
        <w:rPr>
          <w:rFonts w:cs="Times New Roman"/>
        </w:rPr>
        <w:t>including the target and any response</w:t>
      </w:r>
      <w:r>
        <w:rPr>
          <w:rFonts w:cs="Times New Roman"/>
        </w:rPr>
        <w:t xml:space="preserve"> </w:t>
      </w:r>
      <w:r w:rsidRPr="00903E77">
        <w:rPr>
          <w:rFonts w:cs="Times New Roman"/>
        </w:rPr>
        <w:t xml:space="preserve">— make up a ring, occupying a total of 360 degrees. When the answer given is exactly right, the </w:t>
      </w:r>
      <w:r w:rsidR="00C20CEF">
        <w:rPr>
          <w:rFonts w:cs="Times New Roman"/>
        </w:rPr>
        <w:t xml:space="preserve">angular error is </w:t>
      </w:r>
      <w:r w:rsidRPr="00903E77">
        <w:rPr>
          <w:rFonts w:cs="Times New Roman"/>
        </w:rPr>
        <w:t>zero, and the most it can ever be is 358 degrees.</w:t>
      </w:r>
    </w:p>
    <w:p w14:paraId="778D2E74" w14:textId="77777777" w:rsidR="00021255" w:rsidRDefault="00021255" w:rsidP="00021255">
      <w:pPr>
        <w:spacing w:after="0"/>
        <w:rPr>
          <w:rFonts w:cs="Times New Roman"/>
        </w:rPr>
      </w:pPr>
    </w:p>
    <w:p w14:paraId="7E3C200F" w14:textId="4F92B348" w:rsidR="00021255" w:rsidRPr="00903E77" w:rsidRDefault="00021255" w:rsidP="00021255">
      <w:pPr>
        <w:spacing w:after="0"/>
        <w:rPr>
          <w:rFonts w:cs="Times New Roman"/>
        </w:rPr>
      </w:pPr>
      <w:r w:rsidRPr="00021255">
        <w:rPr>
          <w:rFonts w:cs="Times New Roman"/>
        </w:rPr>
        <w:t>Because the colors all have equal luminance and contrast, responses can be collapsed across color targets —</w:t>
      </w:r>
      <w:r w:rsidR="00C20CEF">
        <w:rPr>
          <w:rFonts w:cs="Times New Roman"/>
        </w:rPr>
        <w:t xml:space="preserve"> </w:t>
      </w:r>
      <w:r w:rsidRPr="00021255">
        <w:rPr>
          <w:rFonts w:cs="Times New Roman"/>
        </w:rPr>
        <w:t>analyzed just like they would be in the hypothetical case of a single color repeated many times (</w:t>
      </w:r>
      <w:r w:rsidR="00EC716C" w:rsidRPr="00E11D58">
        <w:rPr>
          <w:rFonts w:cs="Times New Roman"/>
          <w:b/>
        </w:rPr>
        <w:t>Figure 4</w:t>
      </w:r>
      <w:r w:rsidR="00C20CEF">
        <w:rPr>
          <w:rFonts w:cs="Times New Roman"/>
        </w:rPr>
        <w:t>). The participant does</w:t>
      </w:r>
      <w:r w:rsidRPr="00021255">
        <w:rPr>
          <w:rFonts w:cs="Times New Roman"/>
        </w:rPr>
        <w:t xml:space="preserve"> not always respond with exactly that color. They also won’t respond with ones that are very different, so the expectation is that the exactly correct color is selected most frequently. Colors very similar to it should be selected less often, but still frequently. And very different colors should be selected almost never. This kind of pattern can be described mathematically in terms of a normal distribution — a bell curve. The correct answer should be the average response over many trials, but owing to imprecision in memory, t</w:t>
      </w:r>
      <w:r w:rsidR="00C20CEF">
        <w:rPr>
          <w:rFonts w:cs="Times New Roman"/>
        </w:rPr>
        <w:t>here should also be some spread – q</w:t>
      </w:r>
      <w:r w:rsidRPr="00021255">
        <w:rPr>
          <w:rFonts w:cs="Times New Roman"/>
        </w:rPr>
        <w:t>uantifying the spread amounts to quantifying the precision of color working memory (</w:t>
      </w:r>
      <w:r w:rsidR="00EC716C" w:rsidRPr="00E11D58">
        <w:rPr>
          <w:rFonts w:cs="Times New Roman"/>
          <w:b/>
        </w:rPr>
        <w:t>Figure 4</w:t>
      </w:r>
      <w:r w:rsidRPr="00021255">
        <w:rPr>
          <w:rFonts w:cs="Times New Roman"/>
        </w:rPr>
        <w:t>).</w:t>
      </w:r>
    </w:p>
    <w:p w14:paraId="304ADA9F" w14:textId="77777777" w:rsidR="00021255" w:rsidRDefault="00021255" w:rsidP="004E1371">
      <w:pPr>
        <w:spacing w:after="0"/>
        <w:rPr>
          <w:rFonts w:cs="Times New Roman"/>
        </w:rPr>
      </w:pPr>
    </w:p>
    <w:p w14:paraId="43828407" w14:textId="16FCD55F" w:rsidR="00021255" w:rsidRDefault="00021255" w:rsidP="004E1371">
      <w:pPr>
        <w:spacing w:after="0"/>
        <w:rPr>
          <w:rFonts w:cs="Times New Roman"/>
        </w:rPr>
      </w:pPr>
      <w:r w:rsidRPr="00021255">
        <w:rPr>
          <w:rFonts w:cs="Times New Roman"/>
        </w:rPr>
        <w:t>In other words, angular error amounts to a color-agnostic way of characterizing the accuracy of each response</w:t>
      </w:r>
      <w:r w:rsidR="00C20CEF">
        <w:rPr>
          <w:rFonts w:cs="Times New Roman"/>
        </w:rPr>
        <w:t>.</w:t>
      </w:r>
    </w:p>
    <w:p w14:paraId="56178BD8" w14:textId="77777777" w:rsidR="00021255" w:rsidRDefault="00021255" w:rsidP="004E1371">
      <w:pPr>
        <w:spacing w:after="0"/>
        <w:rPr>
          <w:rFonts w:cs="Times New Roman"/>
        </w:rPr>
      </w:pPr>
    </w:p>
    <w:p w14:paraId="605CC698" w14:textId="63917B45" w:rsidR="00021255" w:rsidRDefault="00C20CEF" w:rsidP="004E1371">
      <w:pPr>
        <w:spacing w:after="0"/>
        <w:rPr>
          <w:rFonts w:cs="Times New Roman"/>
        </w:rPr>
      </w:pPr>
      <w:r>
        <w:rPr>
          <w:lang w:val="en-GB"/>
        </w:rPr>
        <w:t>T</w:t>
      </w:r>
      <w:r w:rsidR="00021255" w:rsidRPr="00903E77">
        <w:rPr>
          <w:lang w:val="en-GB"/>
        </w:rPr>
        <w:t>he standard deviation of the distribution is the most often used measure to describe the spread of responses. A large standard deviation means that the distribution has a lot of spread and variability, a reflection of relatively imprecise responses. A small standard deviatio</w:t>
      </w:r>
      <w:r>
        <w:rPr>
          <w:lang w:val="en-GB"/>
        </w:rPr>
        <w:t>n reflects a tight distribution</w:t>
      </w:r>
      <w:r w:rsidR="00021255" w:rsidRPr="00903E77">
        <w:rPr>
          <w:lang w:val="en-GB"/>
        </w:rPr>
        <w:t xml:space="preserve"> and precise memory. In this way</w:t>
      </w:r>
      <w:r w:rsidR="00021255">
        <w:rPr>
          <w:lang w:val="en-GB"/>
        </w:rPr>
        <w:t>,</w:t>
      </w:r>
      <w:r w:rsidR="00021255" w:rsidRPr="00903E77">
        <w:rPr>
          <w:lang w:val="en-GB"/>
        </w:rPr>
        <w:t xml:space="preserve"> large numbers </w:t>
      </w:r>
      <w:r w:rsidR="00021255" w:rsidRPr="00903E77">
        <w:rPr>
          <w:lang w:val="en-GB"/>
        </w:rPr>
        <w:lastRenderedPageBreak/>
        <w:t>reflect imprecision and small numbers reflect precision, so scientists often use the inverse of the standard deviation (one divided by the standard deviation) to quantify precision. Now</w:t>
      </w:r>
      <w:r w:rsidR="00021255">
        <w:rPr>
          <w:lang w:val="en-GB"/>
        </w:rPr>
        <w:t>,</w:t>
      </w:r>
      <w:r w:rsidR="00021255" w:rsidRPr="00903E77">
        <w:rPr>
          <w:lang w:val="en-GB"/>
        </w:rPr>
        <w:t xml:space="preserve"> large numbers designate precise memories</w:t>
      </w:r>
      <w:r w:rsidR="00021255">
        <w:rPr>
          <w:lang w:val="en-GB"/>
        </w:rPr>
        <w:t>,</w:t>
      </w:r>
      <w:r w:rsidR="00021255" w:rsidRPr="00903E77">
        <w:rPr>
          <w:lang w:val="en-GB"/>
        </w:rPr>
        <w:t xml:space="preserve"> and small numbers designate imprecise memories.</w:t>
      </w:r>
    </w:p>
    <w:p w14:paraId="7276E58D" w14:textId="010FCC26" w:rsidR="00496463" w:rsidRPr="00903E77" w:rsidDel="00180674" w:rsidRDefault="008C7C5A" w:rsidP="00D70383">
      <w:pPr>
        <w:spacing w:after="0"/>
        <w:rPr>
          <w:del w:id="255" w:author="Jonathan Flombaum" w:date="2015-03-27T06:16:00Z"/>
          <w:rFonts w:cs="Times New Roman"/>
        </w:rPr>
      </w:pPr>
      <w:del w:id="256" w:author="Jonathan Flombaum" w:date="2015-03-27T06:16:00Z">
        <w:r w:rsidRPr="00903E77" w:rsidDel="00180674">
          <w:rPr>
            <w:rFonts w:cs="Times New Roman"/>
          </w:rPr>
          <w:delText xml:space="preserve">A common reason to investigate the precision of color working memory with delayed estimation is in order to understand the relationship between discrete and continuous aspects of memory. Does remembering more individual objects produce less </w:delText>
        </w:r>
        <w:r w:rsidR="00FA7708" w:rsidRPr="00903E77" w:rsidDel="00180674">
          <w:rPr>
            <w:rFonts w:cs="Times New Roman"/>
          </w:rPr>
          <w:delText xml:space="preserve">precise </w:delText>
        </w:r>
        <w:r w:rsidRPr="00903E77" w:rsidDel="00180674">
          <w:rPr>
            <w:rFonts w:cs="Times New Roman"/>
          </w:rPr>
          <w:delText>memories? The answer seems to be yes. A typical experiment will involve one or more color squares on each trial, with the participant instructed to remember all, but only tested one after the delay (</w:delText>
        </w:r>
        <w:r w:rsidRPr="00903E77" w:rsidDel="00180674">
          <w:rPr>
            <w:rFonts w:cs="Times New Roman"/>
            <w:b/>
          </w:rPr>
          <w:delText>Figure 5</w:delText>
        </w:r>
        <w:r w:rsidRPr="00903E77" w:rsidDel="00180674">
          <w:rPr>
            <w:rFonts w:cs="Times New Roman"/>
          </w:rPr>
          <w:delText xml:space="preserve">). </w:delText>
        </w:r>
      </w:del>
    </w:p>
    <w:p w14:paraId="64CC449B" w14:textId="77777777" w:rsidR="00021255" w:rsidRDefault="00021255" w:rsidP="004E1371">
      <w:pPr>
        <w:spacing w:after="0"/>
        <w:rPr>
          <w:rFonts w:cs="Times New Roman"/>
        </w:rPr>
      </w:pPr>
    </w:p>
    <w:p w14:paraId="7BA35601" w14:textId="33B05D82" w:rsidR="004E1371" w:rsidRPr="00903E77" w:rsidRDefault="004E1371" w:rsidP="004E1371">
      <w:pPr>
        <w:spacing w:after="0"/>
        <w:rPr>
          <w:rFonts w:cs="Times New Roman"/>
        </w:rPr>
      </w:pPr>
      <w:r w:rsidRPr="00903E77">
        <w:rPr>
          <w:rFonts w:cs="Times New Roman"/>
        </w:rPr>
        <w:t>When this experiment is conducted, researchers typical</w:t>
      </w:r>
      <w:r w:rsidR="0064324E" w:rsidRPr="00903E77">
        <w:rPr>
          <w:rFonts w:cs="Times New Roman"/>
        </w:rPr>
        <w:t>ly</w:t>
      </w:r>
      <w:r w:rsidRPr="00903E77">
        <w:rPr>
          <w:rFonts w:cs="Times New Roman"/>
        </w:rPr>
        <w:t xml:space="preserve"> compute memory precision just as described, but independently for memory load, which refers to the number of color squares in a trial. </w:t>
      </w:r>
    </w:p>
    <w:p w14:paraId="25C2DDD6" w14:textId="77777777" w:rsidR="004E1371" w:rsidRPr="00903E77" w:rsidRDefault="004E1371" w:rsidP="004E1371">
      <w:pPr>
        <w:spacing w:after="0"/>
        <w:rPr>
          <w:rFonts w:cs="Times New Roman"/>
        </w:rPr>
      </w:pPr>
    </w:p>
    <w:p w14:paraId="7C63EFD7" w14:textId="7361B416" w:rsidR="00D70383" w:rsidRDefault="004E1371" w:rsidP="00D70383">
      <w:pPr>
        <w:spacing w:after="0"/>
        <w:rPr>
          <w:rFonts w:cs="Times New Roman"/>
        </w:rPr>
      </w:pPr>
      <w:r w:rsidRPr="00903E77">
        <w:rPr>
          <w:rFonts w:cs="Times New Roman"/>
        </w:rPr>
        <w:t>With higher memory loads, precision tends to decline (</w:t>
      </w:r>
      <w:r w:rsidRPr="00903E77">
        <w:rPr>
          <w:rFonts w:cs="Times New Roman"/>
          <w:b/>
        </w:rPr>
        <w:t xml:space="preserve">Figure </w:t>
      </w:r>
      <w:ins w:id="257" w:author="Jacob Roundy" w:date="2015-04-01T14:12:00Z">
        <w:r w:rsidR="00EC716C">
          <w:rPr>
            <w:rFonts w:cs="Times New Roman"/>
            <w:b/>
          </w:rPr>
          <w:t>5</w:t>
        </w:r>
      </w:ins>
      <w:del w:id="258" w:author="Jacob Roundy" w:date="2015-04-01T14:12:00Z">
        <w:r w:rsidRPr="00903E77" w:rsidDel="00EC716C">
          <w:rPr>
            <w:rFonts w:cs="Times New Roman"/>
            <w:b/>
          </w:rPr>
          <w:delText>6</w:delText>
        </w:r>
      </w:del>
      <w:r w:rsidRPr="00903E77">
        <w:rPr>
          <w:rFonts w:cs="Times New Roman"/>
        </w:rPr>
        <w:t xml:space="preserve">), suggesting a tradeoff between how many things a person can store in memory and how precisely they can store those things. </w:t>
      </w:r>
    </w:p>
    <w:p w14:paraId="383B6CFB" w14:textId="77777777" w:rsidR="00021255" w:rsidRDefault="00021255" w:rsidP="00D70383">
      <w:pPr>
        <w:spacing w:after="0"/>
        <w:rPr>
          <w:rFonts w:cs="Times New Roman"/>
        </w:rPr>
      </w:pPr>
    </w:p>
    <w:p w14:paraId="45DA03D6" w14:textId="13E018DD" w:rsidR="000331A6" w:rsidRPr="00903E77" w:rsidRDefault="00DD2B35" w:rsidP="00D70383">
      <w:pPr>
        <w:spacing w:after="0"/>
        <w:rPr>
          <w:rFonts w:cs="Times New Roman"/>
        </w:rPr>
      </w:pPr>
      <w:r w:rsidRPr="00903E77">
        <w:rPr>
          <w:rFonts w:cs="Times New Roman"/>
          <w:b/>
          <w:sz w:val="28"/>
        </w:rPr>
        <w:t>Applications</w:t>
      </w:r>
      <w:r w:rsidR="0016289E" w:rsidRPr="00903E77">
        <w:rPr>
          <w:rFonts w:cs="Times New Roman"/>
          <w:b/>
          <w:sz w:val="28"/>
        </w:rPr>
        <w:t>:</w:t>
      </w:r>
      <w:r w:rsidRPr="00903E77">
        <w:rPr>
          <w:rFonts w:cs="Times New Roman"/>
        </w:rPr>
        <w:t xml:space="preserve"> </w:t>
      </w:r>
    </w:p>
    <w:p w14:paraId="20F4FF52" w14:textId="77777777" w:rsidR="00D70383" w:rsidRPr="00903E77" w:rsidRDefault="00D70383" w:rsidP="00D70383">
      <w:pPr>
        <w:spacing w:after="0"/>
        <w:rPr>
          <w:rFonts w:cs="Times New Roman"/>
        </w:rPr>
      </w:pPr>
    </w:p>
    <w:p w14:paraId="21E12A3B" w14:textId="348CB970" w:rsidR="00437FC9" w:rsidRPr="00903E77" w:rsidRDefault="00323EB2" w:rsidP="00D70383">
      <w:pPr>
        <w:spacing w:after="0"/>
        <w:rPr>
          <w:rFonts w:cs="Times New Roman"/>
        </w:rPr>
      </w:pPr>
      <w:r w:rsidRPr="00903E77">
        <w:rPr>
          <w:rFonts w:cs="Times New Roman"/>
        </w:rPr>
        <w:t xml:space="preserve">Delayed estimation is a relatively new paradigm in experimental psychology, though it has become rapidly influential. In addition to investigating tradeoffs between memory capacity and precision, it can be used to compare the precision of memory systems, such as color working memory compared to color long term memory, and also to compare precision across individuals. For example, </w:t>
      </w:r>
      <w:r w:rsidR="00A26C39" w:rsidRPr="00903E77">
        <w:rPr>
          <w:rFonts w:cs="Times New Roman"/>
        </w:rPr>
        <w:t>do</w:t>
      </w:r>
      <w:r w:rsidRPr="00903E77">
        <w:rPr>
          <w:rFonts w:cs="Times New Roman"/>
        </w:rPr>
        <w:t xml:space="preserve"> </w:t>
      </w:r>
      <w:r w:rsidR="00A26C39" w:rsidRPr="00903E77">
        <w:rPr>
          <w:rFonts w:cs="Times New Roman"/>
        </w:rPr>
        <w:t xml:space="preserve">interior decorators or painters tend to have more precise memory of color than lawyers or doctors? </w:t>
      </w:r>
    </w:p>
    <w:p w14:paraId="71F3BC23" w14:textId="77777777" w:rsidR="00D70383" w:rsidRPr="00903E77" w:rsidRDefault="00D70383" w:rsidP="00D70383">
      <w:pPr>
        <w:spacing w:after="0"/>
        <w:rPr>
          <w:rFonts w:cs="Times New Roman"/>
          <w:b/>
        </w:rPr>
      </w:pPr>
    </w:p>
    <w:p w14:paraId="540F4C21" w14:textId="15B2C2ED" w:rsidR="00EC716C" w:rsidRDefault="009A7A5C" w:rsidP="00C4563D">
      <w:pPr>
        <w:widowControl w:val="0"/>
        <w:autoSpaceDE w:val="0"/>
        <w:autoSpaceDN w:val="0"/>
        <w:adjustRightInd w:val="0"/>
        <w:spacing w:after="0"/>
        <w:rPr>
          <w:rFonts w:cs="Times New Roman"/>
          <w:b/>
          <w:sz w:val="28"/>
        </w:rPr>
      </w:pPr>
      <w:r w:rsidRPr="00903E77">
        <w:rPr>
          <w:rFonts w:cs="Times New Roman"/>
          <w:b/>
          <w:sz w:val="28"/>
        </w:rPr>
        <w:t>Legend</w:t>
      </w:r>
      <w:r w:rsidR="0016289E" w:rsidRPr="00903E77">
        <w:rPr>
          <w:rFonts w:cs="Times New Roman"/>
          <w:b/>
          <w:sz w:val="28"/>
        </w:rPr>
        <w:t xml:space="preserve">: </w:t>
      </w:r>
    </w:p>
    <w:p w14:paraId="3B2C816B" w14:textId="77777777" w:rsidR="00EC716C" w:rsidRDefault="00EC716C" w:rsidP="00C4563D">
      <w:pPr>
        <w:widowControl w:val="0"/>
        <w:autoSpaceDE w:val="0"/>
        <w:autoSpaceDN w:val="0"/>
        <w:adjustRightInd w:val="0"/>
        <w:spacing w:after="0"/>
        <w:rPr>
          <w:rFonts w:cs="Times New Roman"/>
        </w:rPr>
      </w:pPr>
      <w:r w:rsidRPr="00903E77">
        <w:rPr>
          <w:rFonts w:cs="Times New Roman"/>
        </w:rPr>
        <w:t xml:space="preserve">Figure </w:t>
      </w:r>
      <w:r>
        <w:rPr>
          <w:rFonts w:cs="Times New Roman"/>
        </w:rPr>
        <w:t>1</w:t>
      </w:r>
      <w:r w:rsidRPr="00903E77">
        <w:rPr>
          <w:rFonts w:cs="Times New Roman"/>
        </w:rPr>
        <w:t>:</w:t>
      </w:r>
      <w:r w:rsidRPr="00903E77">
        <w:rPr>
          <w:rFonts w:cs="Times New Roman"/>
          <w:b/>
        </w:rPr>
        <w:t xml:space="preserve"> </w:t>
      </w:r>
      <w:r w:rsidRPr="00903E77">
        <w:rPr>
          <w:rFonts w:cs="Times New Roman"/>
        </w:rPr>
        <w:t xml:space="preserve">Delayed estimation procedure. In each trial, one of the 180 individual colors (the sample) is shown for 100 </w:t>
      </w:r>
      <w:proofErr w:type="spellStart"/>
      <w:r w:rsidRPr="00903E77">
        <w:rPr>
          <w:rFonts w:cs="Times New Roman"/>
        </w:rPr>
        <w:t>ms</w:t>
      </w:r>
      <w:proofErr w:type="spellEnd"/>
      <w:r w:rsidRPr="00903E77">
        <w:rPr>
          <w:rFonts w:cs="Times New Roman"/>
        </w:rPr>
        <w:t xml:space="preserve">, the display becomes blank for 900 </w:t>
      </w:r>
      <w:proofErr w:type="spellStart"/>
      <w:r w:rsidRPr="00903E77">
        <w:rPr>
          <w:rFonts w:cs="Times New Roman"/>
        </w:rPr>
        <w:t>ms</w:t>
      </w:r>
      <w:proofErr w:type="spellEnd"/>
      <w:r w:rsidRPr="00903E77">
        <w:rPr>
          <w:rFonts w:cs="Times New Roman"/>
        </w:rPr>
        <w:t>, and then the participant must report the remembered sample color via mouse click on the color ring.</w:t>
      </w:r>
    </w:p>
    <w:p w14:paraId="323E4AB0" w14:textId="0A3924E1" w:rsidR="009A7A5C" w:rsidRPr="00903E77" w:rsidRDefault="009A7A5C" w:rsidP="00C4563D">
      <w:pPr>
        <w:widowControl w:val="0"/>
        <w:autoSpaceDE w:val="0"/>
        <w:autoSpaceDN w:val="0"/>
        <w:adjustRightInd w:val="0"/>
        <w:spacing w:after="0"/>
        <w:rPr>
          <w:rFonts w:cs="Times New Roman"/>
        </w:rPr>
      </w:pPr>
      <w:r w:rsidRPr="00903E77">
        <w:rPr>
          <w:rFonts w:cs="Times New Roman"/>
          <w:b/>
        </w:rPr>
        <w:br/>
      </w:r>
      <w:r w:rsidRPr="00903E77">
        <w:rPr>
          <w:rFonts w:cs="Times New Roman"/>
        </w:rPr>
        <w:t xml:space="preserve">Figure </w:t>
      </w:r>
      <w:r w:rsidR="00EC716C">
        <w:rPr>
          <w:rFonts w:cs="Times New Roman"/>
        </w:rPr>
        <w:t>2</w:t>
      </w:r>
      <w:r w:rsidR="0016289E" w:rsidRPr="00903E77">
        <w:rPr>
          <w:rFonts w:cs="Times New Roman"/>
        </w:rPr>
        <w:t>:</w:t>
      </w:r>
      <w:r w:rsidRPr="00903E77">
        <w:rPr>
          <w:rFonts w:cs="Times New Roman"/>
          <w:b/>
        </w:rPr>
        <w:t xml:space="preserve"> </w:t>
      </w:r>
      <w:r w:rsidRPr="00903E77">
        <w:rPr>
          <w:rFonts w:cs="Times New Roman"/>
        </w:rPr>
        <w:t>A color ring including 180 individual colors. The ring is shown rendered in CIELAB space. All samples have the same L* coordinate value, roughly meaning that they have the same luminance. The center point of the ring (shown accurately in grey) is an achromatic point, with the same luminance as the sample colors, but not chromatic value (i.e.</w:t>
      </w:r>
      <w:r w:rsidR="006F3CB8">
        <w:rPr>
          <w:rFonts w:cs="Times New Roman"/>
        </w:rPr>
        <w:t>,</w:t>
      </w:r>
      <w:r w:rsidRPr="00903E77">
        <w:rPr>
          <w:rFonts w:cs="Times New Roman"/>
        </w:rPr>
        <w:t xml:space="preserve"> with a* and b* coordinates equal to zero). The 180 individual color samples vary in terms of a* and b* values, specifying their proportional mixtures of blue/yellow and magenta/green to produce each individual color. </w:t>
      </w:r>
    </w:p>
    <w:p w14:paraId="201D6DBC" w14:textId="77777777" w:rsidR="00C4563D" w:rsidRPr="00903E77" w:rsidRDefault="00C4563D" w:rsidP="00C4563D">
      <w:pPr>
        <w:widowControl w:val="0"/>
        <w:autoSpaceDE w:val="0"/>
        <w:autoSpaceDN w:val="0"/>
        <w:adjustRightInd w:val="0"/>
        <w:spacing w:after="0"/>
        <w:rPr>
          <w:rFonts w:cs="Times New Roman"/>
          <w:b/>
        </w:rPr>
      </w:pPr>
    </w:p>
    <w:p w14:paraId="5D10B688" w14:textId="4D488C1A" w:rsidR="0064324E" w:rsidRPr="00903E77" w:rsidRDefault="0064324E" w:rsidP="00C4563D">
      <w:pPr>
        <w:widowControl w:val="0"/>
        <w:autoSpaceDE w:val="0"/>
        <w:autoSpaceDN w:val="0"/>
        <w:adjustRightInd w:val="0"/>
        <w:spacing w:after="0"/>
        <w:rPr>
          <w:rFonts w:cs="Times New Roman"/>
          <w:b/>
        </w:rPr>
      </w:pPr>
      <w:r w:rsidRPr="00903E77">
        <w:rPr>
          <w:rFonts w:cs="Times New Roman"/>
        </w:rPr>
        <w:t xml:space="preserve">Figure </w:t>
      </w:r>
      <w:r w:rsidR="00EC716C">
        <w:rPr>
          <w:rFonts w:cs="Times New Roman"/>
        </w:rPr>
        <w:t>3</w:t>
      </w:r>
      <w:r w:rsidR="0016289E" w:rsidRPr="00903E77">
        <w:rPr>
          <w:rFonts w:cs="Times New Roman"/>
        </w:rPr>
        <w:t>:</w:t>
      </w:r>
      <w:r w:rsidRPr="00903E77">
        <w:rPr>
          <w:rFonts w:cs="Times New Roman"/>
          <w:b/>
        </w:rPr>
        <w:t xml:space="preserve"> </w:t>
      </w:r>
      <w:r w:rsidRPr="00903E77">
        <w:rPr>
          <w:rFonts w:cs="Times New Roman"/>
        </w:rPr>
        <w:t>Frequency of angular errors, collapsed across all trials, over the course of an experiment. Errors should form a normal distribution, centered on zero —</w:t>
      </w:r>
      <w:r w:rsidR="006F3CB8">
        <w:rPr>
          <w:rFonts w:cs="Times New Roman"/>
        </w:rPr>
        <w:t xml:space="preserve"> </w:t>
      </w:r>
      <w:r w:rsidRPr="00903E77">
        <w:rPr>
          <w:rFonts w:cs="Times New Roman"/>
        </w:rPr>
        <w:t xml:space="preserve">indicating the correct response as the average answer. The variability of the distribution, specifically, the standard deviation can be used to estimate memory precision. </w:t>
      </w:r>
    </w:p>
    <w:p w14:paraId="394D4830" w14:textId="77777777" w:rsidR="00EC716C" w:rsidRDefault="00EC716C" w:rsidP="00D70383">
      <w:pPr>
        <w:spacing w:after="0"/>
        <w:rPr>
          <w:rFonts w:cs="Times New Roman"/>
          <w:b/>
        </w:rPr>
      </w:pPr>
    </w:p>
    <w:p w14:paraId="64D73200" w14:textId="2EA61EAA" w:rsidR="00EC716C" w:rsidRPr="00903E77" w:rsidRDefault="00EC716C" w:rsidP="00D70383">
      <w:pPr>
        <w:spacing w:after="0"/>
        <w:rPr>
          <w:rFonts w:cs="Times New Roman"/>
          <w:b/>
        </w:rPr>
      </w:pPr>
      <w:r w:rsidRPr="00903E77">
        <w:rPr>
          <w:rFonts w:cs="Times New Roman"/>
        </w:rPr>
        <w:t xml:space="preserve">Figure </w:t>
      </w:r>
      <w:r>
        <w:rPr>
          <w:rFonts w:cs="Times New Roman"/>
        </w:rPr>
        <w:t>4</w:t>
      </w:r>
      <w:r w:rsidRPr="00903E77">
        <w:rPr>
          <w:rFonts w:cs="Times New Roman"/>
        </w:rPr>
        <w:t>: Hypothetical analysis assuming the same color feature on each trial.</w:t>
      </w:r>
      <w:r w:rsidRPr="00903E77">
        <w:rPr>
          <w:rFonts w:cs="Times New Roman"/>
          <w:b/>
        </w:rPr>
        <w:t xml:space="preserve"> </w:t>
      </w:r>
      <w:r w:rsidRPr="00903E77">
        <w:rPr>
          <w:rFonts w:cs="Times New Roman"/>
        </w:rPr>
        <w:t xml:space="preserve">Supposing the blue labeled </w:t>
      </w:r>
      <w:r>
        <w:rPr>
          <w:rFonts w:cs="Times New Roman"/>
        </w:rPr>
        <w:t>“</w:t>
      </w:r>
      <w:r w:rsidRPr="00903E77">
        <w:rPr>
          <w:rFonts w:cs="Times New Roman"/>
        </w:rPr>
        <w:t>actual target color</w:t>
      </w:r>
      <w:r>
        <w:rPr>
          <w:rFonts w:cs="Times New Roman"/>
        </w:rPr>
        <w:t>”</w:t>
      </w:r>
      <w:r w:rsidRPr="00903E77">
        <w:rPr>
          <w:rFonts w:cs="Times New Roman"/>
        </w:rPr>
        <w:t xml:space="preserve"> were the memory target over many trials, one would expect that color to obtain the most responses (i.e.</w:t>
      </w:r>
      <w:r>
        <w:rPr>
          <w:rFonts w:cs="Times New Roman"/>
        </w:rPr>
        <w:t>,</w:t>
      </w:r>
      <w:r w:rsidRPr="00903E77">
        <w:rPr>
          <w:rFonts w:cs="Times New Roman"/>
        </w:rPr>
        <w:t xml:space="preserve"> the highest response frequency), with roughly a normal distribution for nearby blues. In other words, one should expect normally distributed responses with the actual target as the mean of the distribution. The variability in the distribution can supply a measure of memory precision.</w:t>
      </w:r>
    </w:p>
    <w:p w14:paraId="7B303312" w14:textId="77777777" w:rsidR="0064324E" w:rsidRPr="00903E77" w:rsidRDefault="0064324E" w:rsidP="00D70383">
      <w:pPr>
        <w:spacing w:after="0"/>
        <w:rPr>
          <w:rFonts w:cs="Times New Roman"/>
          <w:b/>
        </w:rPr>
      </w:pPr>
    </w:p>
    <w:p w14:paraId="2F95F80F" w14:textId="43FEFCBF" w:rsidR="0064324E" w:rsidRPr="00903E77" w:rsidRDefault="0064324E" w:rsidP="0016289E">
      <w:pPr>
        <w:spacing w:after="0"/>
        <w:rPr>
          <w:rFonts w:cs="Times New Roman"/>
          <w:b/>
        </w:rPr>
      </w:pPr>
      <w:r w:rsidRPr="00903E77">
        <w:rPr>
          <w:rFonts w:cs="Times New Roman"/>
        </w:rPr>
        <w:t xml:space="preserve">Figure </w:t>
      </w:r>
      <w:r w:rsidR="00EC716C">
        <w:rPr>
          <w:rFonts w:cs="Times New Roman"/>
        </w:rPr>
        <w:t>5</w:t>
      </w:r>
      <w:bookmarkStart w:id="259" w:name="_GoBack"/>
      <w:bookmarkEnd w:id="259"/>
      <w:r w:rsidR="0016289E" w:rsidRPr="00E11D58">
        <w:rPr>
          <w:rFonts w:cs="Times New Roman"/>
        </w:rPr>
        <w:t>:</w:t>
      </w:r>
      <w:r w:rsidRPr="00903E77">
        <w:rPr>
          <w:rFonts w:cs="Times New Roman"/>
          <w:b/>
        </w:rPr>
        <w:t xml:space="preserve"> </w:t>
      </w:r>
      <w:r w:rsidRPr="00903E77">
        <w:rPr>
          <w:rFonts w:cs="Times New Roman"/>
        </w:rPr>
        <w:t>Memory precision as a function of memory load, the number of color samples to remember in a given trial. Note that the unit of precision is inverse degrees, (1/</w:t>
      </w:r>
      <w:r w:rsidRPr="00903E77">
        <w:rPr>
          <w:color w:val="000000"/>
        </w:rPr>
        <w:t xml:space="preserve"> °</w:t>
      </w:r>
      <w:r w:rsidRPr="00903E77">
        <w:rPr>
          <w:rFonts w:cs="Times New Roman"/>
        </w:rPr>
        <w:t>), since the unit of angular response error and its standard deviation is degrees.</w:t>
      </w:r>
    </w:p>
    <w:sectPr w:rsidR="0064324E" w:rsidRPr="00903E77"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vid Repetto" w:date="2015-03-10T11:23:00Z" w:initials="DR">
    <w:p w14:paraId="3A80CB8C" w14:textId="77777777" w:rsidR="00FB52C6" w:rsidRDefault="00FB52C6">
      <w:pPr>
        <w:pStyle w:val="CommentText"/>
      </w:pPr>
      <w:r>
        <w:rPr>
          <w:rStyle w:val="CommentReference"/>
        </w:rPr>
        <w:annotationRef/>
      </w:r>
      <w:r>
        <w:t xml:space="preserve">Feedback </w:t>
      </w:r>
      <w:proofErr w:type="spellStart"/>
      <w:r>
        <w:t>froim</w:t>
      </w:r>
      <w:proofErr w:type="spellEnd"/>
      <w:r>
        <w:t xml:space="preserve"> </w:t>
      </w:r>
      <w:proofErr w:type="spellStart"/>
      <w:r>
        <w:t>JoVE</w:t>
      </w:r>
      <w:proofErr w:type="spellEnd"/>
      <w:r>
        <w:t xml:space="preserve"> 3/9:</w:t>
      </w:r>
    </w:p>
    <w:p w14:paraId="3ED218A5" w14:textId="77777777" w:rsidR="00FB52C6" w:rsidRPr="005568DB" w:rsidRDefault="00FB52C6" w:rsidP="005568DB">
      <w:pPr>
        <w:spacing w:before="100" w:beforeAutospacing="1" w:after="100" w:afterAutospacing="1"/>
        <w:rPr>
          <w:rFonts w:ascii="Times New Roman" w:eastAsia="Times New Roman" w:hAnsi="Times New Roman" w:cs="Times New Roman"/>
        </w:rPr>
      </w:pPr>
      <w:r w:rsidRPr="005568DB">
        <w:rPr>
          <w:rFonts w:ascii="Times New Roman" w:eastAsia="Times New Roman" w:hAnsi="Times New Roman" w:cs="Times New Roman"/>
        </w:rPr>
        <w:t xml:space="preserve">* Procedural detail - The stimulus design and experimental sections are extremely short and could use additional detail.   There needs to be more explanation of subject-experimenter interaction, confounding issues that guide choice of color, and general timing of the experiment (how long does </w:t>
      </w:r>
      <w:proofErr w:type="spellStart"/>
      <w:r w:rsidRPr="005568DB">
        <w:rPr>
          <w:rFonts w:ascii="Times New Roman" w:eastAsia="Times New Roman" w:hAnsi="Times New Roman" w:cs="Times New Roman"/>
        </w:rPr>
        <w:t>does</w:t>
      </w:r>
      <w:proofErr w:type="spellEnd"/>
      <w:r w:rsidRPr="005568DB">
        <w:rPr>
          <w:rFonts w:ascii="Times New Roman" w:eastAsia="Times New Roman" w:hAnsi="Times New Roman" w:cs="Times New Roman"/>
        </w:rPr>
        <w:t xml:space="preserve"> the subject have to make color selection. </w:t>
      </w:r>
    </w:p>
    <w:p w14:paraId="1D083814" w14:textId="77777777" w:rsidR="00FB52C6" w:rsidRPr="005568DB" w:rsidRDefault="00FB52C6" w:rsidP="005568DB">
      <w:pPr>
        <w:spacing w:before="100" w:beforeAutospacing="1" w:after="100" w:afterAutospacing="1"/>
        <w:rPr>
          <w:rFonts w:ascii="Times New Roman" w:eastAsia="Times New Roman" w:hAnsi="Times New Roman" w:cs="Times New Roman"/>
        </w:rPr>
      </w:pPr>
      <w:r w:rsidRPr="005568DB">
        <w:rPr>
          <w:rFonts w:ascii="Times New Roman" w:eastAsia="Times New Roman" w:hAnsi="Times New Roman" w:cs="Times New Roman"/>
        </w:rPr>
        <w:t xml:space="preserve">• Data Analysis - This section should focus only on the concrete steps that will be scripted and represented in the video.   There is too much material here that belongs more in a summary section.  </w:t>
      </w:r>
    </w:p>
    <w:p w14:paraId="4FD9DE15" w14:textId="7A0D9EA2" w:rsidR="00FB52C6" w:rsidRDefault="00FB52C6">
      <w:pPr>
        <w:pStyle w:val="CommentText"/>
      </w:pPr>
    </w:p>
  </w:comment>
  <w:comment w:id="39" w:author="Jacob Roundy" w:date="2015-04-01T14:24:00Z" w:initials="JR">
    <w:p w14:paraId="21A917DF" w14:textId="028CC73F" w:rsidR="00010B50" w:rsidRDefault="00010B50">
      <w:pPr>
        <w:pStyle w:val="CommentText"/>
      </w:pPr>
      <w:r>
        <w:rPr>
          <w:rStyle w:val="CommentReference"/>
        </w:rPr>
        <w:annotationRef/>
      </w:r>
      <w:r>
        <w:t>Moved to Overview.</w:t>
      </w:r>
    </w:p>
  </w:comment>
  <w:comment w:id="70" w:author="Jacob Roundy" w:date="2015-04-01T14:25:00Z" w:initials="JR">
    <w:p w14:paraId="79E13995" w14:textId="4D09C3B8" w:rsidR="00010B50" w:rsidRDefault="00010B50">
      <w:pPr>
        <w:pStyle w:val="CommentText"/>
      </w:pPr>
      <w:r>
        <w:rPr>
          <w:rStyle w:val="CommentReference"/>
        </w:rPr>
        <w:annotationRef/>
      </w:r>
      <w:r>
        <w:t>Moved to Overview.</w:t>
      </w:r>
    </w:p>
  </w:comment>
  <w:comment w:id="114" w:author="Jacob Roundy" w:date="2015-04-01T14:26:00Z" w:initials="JR">
    <w:p w14:paraId="6E4463F6" w14:textId="618FDF1B" w:rsidR="00010B50" w:rsidRDefault="00010B50">
      <w:pPr>
        <w:pStyle w:val="CommentText"/>
      </w:pPr>
      <w:r>
        <w:rPr>
          <w:rStyle w:val="CommentReference"/>
        </w:rPr>
        <w:annotationRef/>
      </w:r>
      <w:r>
        <w:t>Moved to Overview.</w:t>
      </w:r>
    </w:p>
  </w:comment>
  <w:comment w:id="130" w:author="Jacob Roundy" w:date="2015-04-01T14:29:00Z" w:initials="JR">
    <w:p w14:paraId="5D0C8B3D" w14:textId="7456B857" w:rsidR="00010B50" w:rsidRDefault="00010B50">
      <w:pPr>
        <w:pStyle w:val="CommentText"/>
      </w:pPr>
      <w:r>
        <w:rPr>
          <w:rStyle w:val="CommentReference"/>
        </w:rPr>
        <w:annotationRef/>
      </w:r>
      <w:r>
        <w:t>Moved to Overview.</w:t>
      </w:r>
    </w:p>
  </w:comment>
  <w:comment w:id="157" w:author="Jacob Roundy" w:date="2015-04-01T14:29:00Z" w:initials="JR">
    <w:p w14:paraId="39F31475" w14:textId="3D83E513" w:rsidR="00010B50" w:rsidRDefault="00010B50">
      <w:pPr>
        <w:pStyle w:val="CommentText"/>
      </w:pPr>
      <w:r>
        <w:rPr>
          <w:rStyle w:val="CommentReference"/>
        </w:rPr>
        <w:annotationRef/>
      </w:r>
      <w:r>
        <w:t>Moved to Step 2.1.3.1.</w:t>
      </w:r>
    </w:p>
  </w:comment>
  <w:comment w:id="187" w:author="Jacob Roundy" w:date="2015-04-01T14:35:00Z" w:initials="JR">
    <w:p w14:paraId="3FF36DB7" w14:textId="3A5AD801" w:rsidR="00CF2BAF" w:rsidRDefault="00CF2BAF">
      <w:pPr>
        <w:pStyle w:val="CommentText"/>
      </w:pPr>
      <w:r>
        <w:rPr>
          <w:rStyle w:val="CommentReference"/>
        </w:rPr>
        <w:annotationRef/>
      </w:r>
      <w:r>
        <w:t>Moved to Results.</w:t>
      </w:r>
    </w:p>
  </w:comment>
  <w:comment w:id="193" w:author="Jacob Roundy" w:date="2015-04-01T14:30:00Z" w:initials="JR">
    <w:p w14:paraId="0845DD29" w14:textId="582B0B08" w:rsidR="00010B50" w:rsidRDefault="00010B50">
      <w:pPr>
        <w:pStyle w:val="CommentText"/>
      </w:pPr>
      <w:r>
        <w:rPr>
          <w:rStyle w:val="CommentReference"/>
        </w:rPr>
        <w:annotationRef/>
      </w:r>
      <w:r>
        <w:t>Moved to Results.</w:t>
      </w:r>
    </w:p>
  </w:comment>
  <w:comment w:id="197" w:author="Jacob Roundy" w:date="2015-04-01T14:31:00Z" w:initials="JR">
    <w:p w14:paraId="66937B9A" w14:textId="4ECCDB0E" w:rsidR="00010B50" w:rsidRDefault="00010B50">
      <w:pPr>
        <w:pStyle w:val="CommentText"/>
      </w:pPr>
      <w:r>
        <w:rPr>
          <w:rStyle w:val="CommentReference"/>
        </w:rPr>
        <w:annotationRef/>
      </w:r>
      <w:r>
        <w:t>Moved to Results.</w:t>
      </w:r>
    </w:p>
  </w:comment>
  <w:comment w:id="201" w:author="Jacob Roundy" w:date="2015-04-01T14:31:00Z" w:initials="JR">
    <w:p w14:paraId="51AE3528" w14:textId="2F91D597" w:rsidR="00010B50" w:rsidRDefault="00010B50">
      <w:pPr>
        <w:pStyle w:val="CommentText"/>
      </w:pPr>
      <w:r>
        <w:rPr>
          <w:rStyle w:val="CommentReference"/>
        </w:rPr>
        <w:annotationRef/>
      </w:r>
      <w:r>
        <w:t>Moved to Step 3.1.</w:t>
      </w:r>
    </w:p>
  </w:comment>
  <w:comment w:id="215" w:author="Jacob Roundy" w:date="2015-04-01T14:31:00Z" w:initials="JR">
    <w:p w14:paraId="075628C0" w14:textId="204EC1C5" w:rsidR="00010B50" w:rsidRDefault="00010B50">
      <w:pPr>
        <w:pStyle w:val="CommentText"/>
      </w:pPr>
      <w:r>
        <w:rPr>
          <w:rStyle w:val="CommentReference"/>
        </w:rPr>
        <w:annotationRef/>
      </w:r>
      <w:r>
        <w:t>Moved to Results.</w:t>
      </w:r>
    </w:p>
  </w:comment>
  <w:comment w:id="238" w:author="Jacob Roundy" w:date="2015-04-01T14:32:00Z" w:initials="JR">
    <w:p w14:paraId="13313693" w14:textId="7BC717FC" w:rsidR="00CF2BAF" w:rsidRDefault="00CF2BAF">
      <w:pPr>
        <w:pStyle w:val="CommentText"/>
      </w:pPr>
      <w:r>
        <w:rPr>
          <w:rStyle w:val="CommentReference"/>
        </w:rPr>
        <w:annotationRef/>
      </w:r>
      <w:r>
        <w:t>Moved to 3.1.2 and 3.2.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D9DE15" w15:done="0"/>
  <w15:commentEx w15:paraId="21A917DF" w15:done="0"/>
  <w15:commentEx w15:paraId="79E13995" w15:done="0"/>
  <w15:commentEx w15:paraId="6E4463F6" w15:done="0"/>
  <w15:commentEx w15:paraId="5D0C8B3D" w15:done="0"/>
  <w15:commentEx w15:paraId="39F31475" w15:done="0"/>
  <w15:commentEx w15:paraId="3FF36DB7" w15:done="0"/>
  <w15:commentEx w15:paraId="0845DD29" w15:done="0"/>
  <w15:commentEx w15:paraId="66937B9A" w15:done="0"/>
  <w15:commentEx w15:paraId="51AE3528" w15:done="0"/>
  <w15:commentEx w15:paraId="075628C0" w15:done="0"/>
  <w15:commentEx w15:paraId="1331369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06025"/>
    <w:multiLevelType w:val="hybridMultilevel"/>
    <w:tmpl w:val="4B08DFBA"/>
    <w:lvl w:ilvl="0" w:tplc="0409000F">
      <w:start w:val="1"/>
      <w:numFmt w:val="decimal"/>
      <w:lvlText w:val="%1."/>
      <w:lvlJc w:val="left"/>
      <w:pPr>
        <w:ind w:left="2610" w:hanging="360"/>
      </w:p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
    <w:nsid w:val="2CFB5CA6"/>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7686401E"/>
    <w:multiLevelType w:val="multilevel"/>
    <w:tmpl w:val="4C38548A"/>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1"/>
  <w:activeWritingStyle w:appName="MSWord" w:lang="en-GB" w:vendorID="64" w:dllVersion="131078" w:nlCheck="1" w:checkStyle="1"/>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10B50"/>
    <w:rsid w:val="00011F8D"/>
    <w:rsid w:val="00021255"/>
    <w:rsid w:val="00026A53"/>
    <w:rsid w:val="00031FC7"/>
    <w:rsid w:val="000331A6"/>
    <w:rsid w:val="000363F1"/>
    <w:rsid w:val="00047254"/>
    <w:rsid w:val="00050FD9"/>
    <w:rsid w:val="00052503"/>
    <w:rsid w:val="00052DCF"/>
    <w:rsid w:val="000537F8"/>
    <w:rsid w:val="00066903"/>
    <w:rsid w:val="000930C5"/>
    <w:rsid w:val="00095673"/>
    <w:rsid w:val="000A346C"/>
    <w:rsid w:val="000B7042"/>
    <w:rsid w:val="000D036C"/>
    <w:rsid w:val="000E0ADD"/>
    <w:rsid w:val="000E20EF"/>
    <w:rsid w:val="000E400D"/>
    <w:rsid w:val="000E7BAE"/>
    <w:rsid w:val="000F01EC"/>
    <w:rsid w:val="00102FEA"/>
    <w:rsid w:val="00105399"/>
    <w:rsid w:val="001255E0"/>
    <w:rsid w:val="0014686C"/>
    <w:rsid w:val="00150EB5"/>
    <w:rsid w:val="001609D8"/>
    <w:rsid w:val="0016289E"/>
    <w:rsid w:val="00175514"/>
    <w:rsid w:val="00180674"/>
    <w:rsid w:val="0018125A"/>
    <w:rsid w:val="00181BE1"/>
    <w:rsid w:val="00182F85"/>
    <w:rsid w:val="001859CE"/>
    <w:rsid w:val="00186859"/>
    <w:rsid w:val="001A034D"/>
    <w:rsid w:val="001A3C90"/>
    <w:rsid w:val="001B1230"/>
    <w:rsid w:val="001C136E"/>
    <w:rsid w:val="001D33E6"/>
    <w:rsid w:val="001E7382"/>
    <w:rsid w:val="001F4052"/>
    <w:rsid w:val="001F724D"/>
    <w:rsid w:val="0020609B"/>
    <w:rsid w:val="00211FCF"/>
    <w:rsid w:val="00215DFF"/>
    <w:rsid w:val="00223B73"/>
    <w:rsid w:val="00225CE2"/>
    <w:rsid w:val="002575A2"/>
    <w:rsid w:val="00280434"/>
    <w:rsid w:val="00286B40"/>
    <w:rsid w:val="002920C0"/>
    <w:rsid w:val="002D3FE5"/>
    <w:rsid w:val="002E5CBD"/>
    <w:rsid w:val="002F27D3"/>
    <w:rsid w:val="002F6743"/>
    <w:rsid w:val="00304653"/>
    <w:rsid w:val="003223AB"/>
    <w:rsid w:val="00323866"/>
    <w:rsid w:val="00323EB2"/>
    <w:rsid w:val="00345772"/>
    <w:rsid w:val="00373745"/>
    <w:rsid w:val="00383E9F"/>
    <w:rsid w:val="00383F99"/>
    <w:rsid w:val="00384C1C"/>
    <w:rsid w:val="003A2CAF"/>
    <w:rsid w:val="003A72E8"/>
    <w:rsid w:val="003B6A70"/>
    <w:rsid w:val="003D4777"/>
    <w:rsid w:val="003E7437"/>
    <w:rsid w:val="003F1652"/>
    <w:rsid w:val="004039A5"/>
    <w:rsid w:val="00405C88"/>
    <w:rsid w:val="004149C1"/>
    <w:rsid w:val="004160BE"/>
    <w:rsid w:val="00424DFD"/>
    <w:rsid w:val="00437FC9"/>
    <w:rsid w:val="00442C4D"/>
    <w:rsid w:val="0044510F"/>
    <w:rsid w:val="0045001E"/>
    <w:rsid w:val="00451573"/>
    <w:rsid w:val="00467282"/>
    <w:rsid w:val="004672AE"/>
    <w:rsid w:val="00471400"/>
    <w:rsid w:val="00480A77"/>
    <w:rsid w:val="00496463"/>
    <w:rsid w:val="00497048"/>
    <w:rsid w:val="004B25E0"/>
    <w:rsid w:val="004E1371"/>
    <w:rsid w:val="004E55DA"/>
    <w:rsid w:val="004E5AFD"/>
    <w:rsid w:val="004E5C5C"/>
    <w:rsid w:val="004E6A0B"/>
    <w:rsid w:val="004F06C2"/>
    <w:rsid w:val="004F06C5"/>
    <w:rsid w:val="004F2EF4"/>
    <w:rsid w:val="004F59DC"/>
    <w:rsid w:val="0051357B"/>
    <w:rsid w:val="00516138"/>
    <w:rsid w:val="0051701C"/>
    <w:rsid w:val="0052303E"/>
    <w:rsid w:val="00530F8A"/>
    <w:rsid w:val="00534315"/>
    <w:rsid w:val="00547408"/>
    <w:rsid w:val="005568DB"/>
    <w:rsid w:val="00566CFC"/>
    <w:rsid w:val="005724D4"/>
    <w:rsid w:val="00577016"/>
    <w:rsid w:val="00580A26"/>
    <w:rsid w:val="00594C41"/>
    <w:rsid w:val="005A2204"/>
    <w:rsid w:val="005A6B6D"/>
    <w:rsid w:val="005B00B0"/>
    <w:rsid w:val="005B3E46"/>
    <w:rsid w:val="005B6CC0"/>
    <w:rsid w:val="005C4F4B"/>
    <w:rsid w:val="005C551B"/>
    <w:rsid w:val="005C72EE"/>
    <w:rsid w:val="005C7D8E"/>
    <w:rsid w:val="005D2068"/>
    <w:rsid w:val="005D30C0"/>
    <w:rsid w:val="006058B1"/>
    <w:rsid w:val="00611584"/>
    <w:rsid w:val="0064324E"/>
    <w:rsid w:val="00651644"/>
    <w:rsid w:val="00652243"/>
    <w:rsid w:val="00664DE4"/>
    <w:rsid w:val="00671C44"/>
    <w:rsid w:val="00672EC8"/>
    <w:rsid w:val="00676825"/>
    <w:rsid w:val="00677168"/>
    <w:rsid w:val="00682278"/>
    <w:rsid w:val="0069128A"/>
    <w:rsid w:val="00693BB7"/>
    <w:rsid w:val="006A24C0"/>
    <w:rsid w:val="006A5547"/>
    <w:rsid w:val="006A768A"/>
    <w:rsid w:val="006B1ADF"/>
    <w:rsid w:val="006B53B1"/>
    <w:rsid w:val="006C2DEA"/>
    <w:rsid w:val="006D1120"/>
    <w:rsid w:val="006F3CB8"/>
    <w:rsid w:val="00700118"/>
    <w:rsid w:val="0072673C"/>
    <w:rsid w:val="00750888"/>
    <w:rsid w:val="00756BF6"/>
    <w:rsid w:val="007736D7"/>
    <w:rsid w:val="00784D0D"/>
    <w:rsid w:val="00790919"/>
    <w:rsid w:val="0079092B"/>
    <w:rsid w:val="007926AF"/>
    <w:rsid w:val="007A2EA8"/>
    <w:rsid w:val="007A3110"/>
    <w:rsid w:val="007A4078"/>
    <w:rsid w:val="007A6FD6"/>
    <w:rsid w:val="007B4E74"/>
    <w:rsid w:val="007F47D2"/>
    <w:rsid w:val="008029E0"/>
    <w:rsid w:val="00803776"/>
    <w:rsid w:val="0080780C"/>
    <w:rsid w:val="008107CB"/>
    <w:rsid w:val="00815AE4"/>
    <w:rsid w:val="00825EBD"/>
    <w:rsid w:val="00830116"/>
    <w:rsid w:val="00834A19"/>
    <w:rsid w:val="008376E1"/>
    <w:rsid w:val="00845E06"/>
    <w:rsid w:val="00856C6E"/>
    <w:rsid w:val="00856F7D"/>
    <w:rsid w:val="00865A2D"/>
    <w:rsid w:val="008A6C67"/>
    <w:rsid w:val="008B0F66"/>
    <w:rsid w:val="008B306C"/>
    <w:rsid w:val="008B59AF"/>
    <w:rsid w:val="008C7C5A"/>
    <w:rsid w:val="008D3127"/>
    <w:rsid w:val="008D6E0D"/>
    <w:rsid w:val="008F01A3"/>
    <w:rsid w:val="008F3874"/>
    <w:rsid w:val="00903E77"/>
    <w:rsid w:val="00925974"/>
    <w:rsid w:val="0093131F"/>
    <w:rsid w:val="009607AE"/>
    <w:rsid w:val="00966741"/>
    <w:rsid w:val="0097259F"/>
    <w:rsid w:val="00980371"/>
    <w:rsid w:val="0098520E"/>
    <w:rsid w:val="009868F6"/>
    <w:rsid w:val="009A413B"/>
    <w:rsid w:val="009A7A0F"/>
    <w:rsid w:val="009A7A5C"/>
    <w:rsid w:val="009B2001"/>
    <w:rsid w:val="009B7368"/>
    <w:rsid w:val="009B7555"/>
    <w:rsid w:val="009B75A4"/>
    <w:rsid w:val="009C2FB8"/>
    <w:rsid w:val="009C53D4"/>
    <w:rsid w:val="009D535C"/>
    <w:rsid w:val="009F3D37"/>
    <w:rsid w:val="009F44B1"/>
    <w:rsid w:val="00A10E92"/>
    <w:rsid w:val="00A21388"/>
    <w:rsid w:val="00A2302D"/>
    <w:rsid w:val="00A24CFD"/>
    <w:rsid w:val="00A25881"/>
    <w:rsid w:val="00A26C39"/>
    <w:rsid w:val="00A320B0"/>
    <w:rsid w:val="00A40415"/>
    <w:rsid w:val="00A4498C"/>
    <w:rsid w:val="00A4629E"/>
    <w:rsid w:val="00A70051"/>
    <w:rsid w:val="00A7344F"/>
    <w:rsid w:val="00A75725"/>
    <w:rsid w:val="00A7677C"/>
    <w:rsid w:val="00A838D6"/>
    <w:rsid w:val="00AB44FD"/>
    <w:rsid w:val="00AD05D8"/>
    <w:rsid w:val="00AE0B33"/>
    <w:rsid w:val="00AF05E2"/>
    <w:rsid w:val="00AF2A16"/>
    <w:rsid w:val="00B05C43"/>
    <w:rsid w:val="00B22407"/>
    <w:rsid w:val="00B33483"/>
    <w:rsid w:val="00B33786"/>
    <w:rsid w:val="00B453E4"/>
    <w:rsid w:val="00B501DD"/>
    <w:rsid w:val="00B5322C"/>
    <w:rsid w:val="00B556A5"/>
    <w:rsid w:val="00B63826"/>
    <w:rsid w:val="00B70C93"/>
    <w:rsid w:val="00B962D9"/>
    <w:rsid w:val="00BC4E49"/>
    <w:rsid w:val="00BD7730"/>
    <w:rsid w:val="00BE046A"/>
    <w:rsid w:val="00BE56CA"/>
    <w:rsid w:val="00C00900"/>
    <w:rsid w:val="00C022F2"/>
    <w:rsid w:val="00C124F6"/>
    <w:rsid w:val="00C12672"/>
    <w:rsid w:val="00C12940"/>
    <w:rsid w:val="00C20CEF"/>
    <w:rsid w:val="00C22651"/>
    <w:rsid w:val="00C2607A"/>
    <w:rsid w:val="00C316FD"/>
    <w:rsid w:val="00C4563D"/>
    <w:rsid w:val="00C70A6F"/>
    <w:rsid w:val="00C71533"/>
    <w:rsid w:val="00C75C09"/>
    <w:rsid w:val="00C86A00"/>
    <w:rsid w:val="00C92A96"/>
    <w:rsid w:val="00C94AB2"/>
    <w:rsid w:val="00CB0665"/>
    <w:rsid w:val="00CB3B6B"/>
    <w:rsid w:val="00CD332F"/>
    <w:rsid w:val="00CE1B4D"/>
    <w:rsid w:val="00CE2BA3"/>
    <w:rsid w:val="00CF2777"/>
    <w:rsid w:val="00CF2BAF"/>
    <w:rsid w:val="00D210CD"/>
    <w:rsid w:val="00D3520B"/>
    <w:rsid w:val="00D4648E"/>
    <w:rsid w:val="00D53287"/>
    <w:rsid w:val="00D70383"/>
    <w:rsid w:val="00D80473"/>
    <w:rsid w:val="00D80E8F"/>
    <w:rsid w:val="00D97306"/>
    <w:rsid w:val="00DA5FF9"/>
    <w:rsid w:val="00DB495B"/>
    <w:rsid w:val="00DC298C"/>
    <w:rsid w:val="00DC3D67"/>
    <w:rsid w:val="00DC6B1F"/>
    <w:rsid w:val="00DD2B35"/>
    <w:rsid w:val="00DD30F0"/>
    <w:rsid w:val="00DD460C"/>
    <w:rsid w:val="00DD7524"/>
    <w:rsid w:val="00DF19D2"/>
    <w:rsid w:val="00E0275A"/>
    <w:rsid w:val="00E0287B"/>
    <w:rsid w:val="00E11D58"/>
    <w:rsid w:val="00E177E7"/>
    <w:rsid w:val="00E210ED"/>
    <w:rsid w:val="00E2569D"/>
    <w:rsid w:val="00E26D0E"/>
    <w:rsid w:val="00E66872"/>
    <w:rsid w:val="00E7090B"/>
    <w:rsid w:val="00E83D20"/>
    <w:rsid w:val="00E919EA"/>
    <w:rsid w:val="00E91F06"/>
    <w:rsid w:val="00EA069F"/>
    <w:rsid w:val="00EB0E63"/>
    <w:rsid w:val="00EC716C"/>
    <w:rsid w:val="00ED2850"/>
    <w:rsid w:val="00ED366F"/>
    <w:rsid w:val="00EF3649"/>
    <w:rsid w:val="00F03DDC"/>
    <w:rsid w:val="00F05901"/>
    <w:rsid w:val="00F157C6"/>
    <w:rsid w:val="00F23762"/>
    <w:rsid w:val="00F3052D"/>
    <w:rsid w:val="00F320BA"/>
    <w:rsid w:val="00F4192B"/>
    <w:rsid w:val="00F4600A"/>
    <w:rsid w:val="00F57599"/>
    <w:rsid w:val="00F61FB5"/>
    <w:rsid w:val="00F64854"/>
    <w:rsid w:val="00FA0A03"/>
    <w:rsid w:val="00FA7708"/>
    <w:rsid w:val="00FB2B3F"/>
    <w:rsid w:val="00FB52C6"/>
    <w:rsid w:val="00FE2B4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C9EA5F99-5EAD-4881-8517-3705B97A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paragraph" w:styleId="Heading1">
    <w:name w:val="heading 1"/>
    <w:basedOn w:val="Normal"/>
    <w:link w:val="Heading1Char"/>
    <w:uiPriority w:val="9"/>
    <w:qFormat/>
    <w:rsid w:val="0045157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 w:type="character" w:customStyle="1" w:styleId="Heading1Char">
    <w:name w:val="Heading 1 Char"/>
    <w:basedOn w:val="DefaultParagraphFont"/>
    <w:link w:val="Heading1"/>
    <w:uiPriority w:val="9"/>
    <w:rsid w:val="00451573"/>
    <w:rPr>
      <w:rFonts w:ascii="Times" w:hAnsi="Times"/>
      <w:b/>
      <w:bCs/>
      <w:kern w:val="36"/>
      <w:sz w:val="48"/>
      <w:szCs w:val="48"/>
    </w:rPr>
  </w:style>
  <w:style w:type="character" w:customStyle="1" w:styleId="spec-name">
    <w:name w:val="spec-name"/>
    <w:basedOn w:val="DefaultParagraphFont"/>
    <w:rsid w:val="00451573"/>
  </w:style>
  <w:style w:type="character" w:customStyle="1" w:styleId="apple-converted-space">
    <w:name w:val="apple-converted-space"/>
    <w:basedOn w:val="DefaultParagraphFont"/>
    <w:rsid w:val="00451573"/>
  </w:style>
  <w:style w:type="paragraph" w:styleId="Revision">
    <w:name w:val="Revision"/>
    <w:hidden/>
    <w:uiPriority w:val="99"/>
    <w:semiHidden/>
    <w:rsid w:val="00AE0B3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045447857">
      <w:bodyDiv w:val="1"/>
      <w:marLeft w:val="0"/>
      <w:marRight w:val="0"/>
      <w:marTop w:val="0"/>
      <w:marBottom w:val="0"/>
      <w:divBdr>
        <w:top w:val="none" w:sz="0" w:space="0" w:color="auto"/>
        <w:left w:val="none" w:sz="0" w:space="0" w:color="auto"/>
        <w:bottom w:val="none" w:sz="0" w:space="0" w:color="auto"/>
        <w:right w:val="none" w:sz="0" w:space="0" w:color="auto"/>
      </w:divBdr>
      <w:divsChild>
        <w:div w:id="910391151">
          <w:marLeft w:val="0"/>
          <w:marRight w:val="0"/>
          <w:marTop w:val="0"/>
          <w:marBottom w:val="60"/>
          <w:divBdr>
            <w:top w:val="none" w:sz="0" w:space="0" w:color="E0E0E0"/>
            <w:left w:val="none" w:sz="0" w:space="0" w:color="E0E0E0"/>
            <w:bottom w:val="none" w:sz="0" w:space="0" w:color="E0E0E0"/>
            <w:right w:val="none" w:sz="0" w:space="0" w:color="E0E0E0"/>
          </w:divBdr>
        </w:div>
        <w:div w:id="1988243007">
          <w:marLeft w:val="0"/>
          <w:marRight w:val="0"/>
          <w:marTop w:val="0"/>
          <w:marBottom w:val="15"/>
          <w:divBdr>
            <w:top w:val="none" w:sz="0" w:space="0" w:color="auto"/>
            <w:left w:val="none" w:sz="0" w:space="0" w:color="auto"/>
            <w:bottom w:val="none" w:sz="0" w:space="0" w:color="auto"/>
            <w:right w:val="none" w:sz="0" w:space="0" w:color="auto"/>
          </w:divBdr>
        </w:div>
      </w:divsChild>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1671836745">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2821</Words>
  <Characters>16085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18869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2015-04-02T15:58:00Z</dcterms:created>
  <dcterms:modified xsi:type="dcterms:W3CDTF">2015-04-02T15:58:00Z</dcterms:modified>
</cp:coreProperties>
</file>